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9AD" w:rsidRPr="005D5727" w:rsidRDefault="001579AD"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1579AD" w:rsidRPr="005D5727" w:rsidRDefault="001579AD" w:rsidP="005D5727">
      <w:pPr>
        <w:contextualSpacing/>
        <w:jc w:val="both"/>
        <w:rPr>
          <w:rFonts w:ascii="Cambria" w:hAnsi="Cambria" w:cs="Tahoma"/>
          <w:sz w:val="22"/>
          <w:szCs w:val="22"/>
        </w:rPr>
      </w:pPr>
    </w:p>
    <w:p w:rsidR="001579AD" w:rsidRPr="008E294C"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8E294C">
        <w:rPr>
          <w:rFonts w:ascii="Cambria" w:hAnsi="Cambria" w:cs="Tahoma"/>
          <w:b/>
          <w:sz w:val="40"/>
          <w:szCs w:val="40"/>
        </w:rPr>
        <w:t>ID.</w:t>
      </w:r>
      <w:r w:rsidR="00C83802">
        <w:rPr>
          <w:rFonts w:ascii="Cambria" w:hAnsi="Cambria" w:cs="Tahoma"/>
          <w:b/>
          <w:sz w:val="40"/>
          <w:szCs w:val="40"/>
        </w:rPr>
        <w:t>15PRE014</w:t>
      </w:r>
    </w:p>
    <w:p w:rsidR="001579AD" w:rsidRPr="008E294C"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8E294C">
        <w:rPr>
          <w:rFonts w:ascii="Cambria" w:hAnsi="Cambria" w:cs="Tahoma"/>
          <w:b/>
          <w:sz w:val="40"/>
          <w:szCs w:val="40"/>
        </w:rPr>
        <w:t xml:space="preserve"> DISCIPLINARE DI GARA</w:t>
      </w:r>
    </w:p>
    <w:p w:rsidR="001579AD" w:rsidRPr="005A6C50"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8E294C">
        <w:rPr>
          <w:rFonts w:ascii="Cambria" w:hAnsi="Cambria" w:cs="Tahoma"/>
          <w:b/>
          <w:sz w:val="40"/>
          <w:szCs w:val="40"/>
        </w:rPr>
        <w:t xml:space="preserve"> </w:t>
      </w:r>
      <w:r w:rsidRPr="008E294C">
        <w:rPr>
          <w:rFonts w:ascii="Cambria" w:hAnsi="Cambria" w:cs="Tahoma"/>
          <w:sz w:val="40"/>
          <w:szCs w:val="40"/>
        </w:rPr>
        <w:t>GARA A</w:t>
      </w:r>
      <w:r w:rsidRPr="008E294C">
        <w:rPr>
          <w:rFonts w:ascii="Cambria" w:hAnsi="Cambria" w:cs="Tahoma"/>
          <w:b/>
          <w:sz w:val="40"/>
          <w:szCs w:val="40"/>
        </w:rPr>
        <w:t xml:space="preserve"> </w:t>
      </w:r>
      <w:r w:rsidRPr="008E294C">
        <w:rPr>
          <w:rFonts w:ascii="Cambria" w:hAnsi="Cambria" w:cs="Tahoma"/>
          <w:sz w:val="40"/>
          <w:szCs w:val="40"/>
        </w:rPr>
        <w:t xml:space="preserve">PROCEDURA APERTA AI SENSI DELL’ART 60 DEL D. LGS. N. 50/2016 PER </w:t>
      </w:r>
      <w:r w:rsidRPr="008E294C">
        <w:rPr>
          <w:rFonts w:ascii="Cambria" w:hAnsi="Cambria" w:cs="Tahoma"/>
          <w:sz w:val="40"/>
        </w:rPr>
        <w:t xml:space="preserve">LA STIPULA DI UNA CONVENZIONE </w:t>
      </w:r>
      <w:r w:rsidRPr="008E294C">
        <w:rPr>
          <w:rFonts w:ascii="Cambria" w:hAnsi="Cambria" w:cs="Tahoma"/>
          <w:sz w:val="40"/>
          <w:szCs w:val="40"/>
        </w:rPr>
        <w:t xml:space="preserve">PER L’AFFIDAMENTO DELLA FORNITURA </w:t>
      </w:r>
      <w:r w:rsidR="00C83802">
        <w:rPr>
          <w:rFonts w:ascii="Cambria" w:hAnsi="Cambria" w:cs="Tahoma"/>
          <w:sz w:val="40"/>
          <w:szCs w:val="40"/>
        </w:rPr>
        <w:t>“VITRECTOMIA E FACOEMULSIFICAZIONE: SERVICE DI APPARECCHIATURE E MATERIALI DI CONSUMO”</w:t>
      </w:r>
    </w:p>
    <w:p w:rsidR="001579AD" w:rsidRPr="005D5727" w:rsidRDefault="001579AD" w:rsidP="005D5727">
      <w:pPr>
        <w:contextualSpacing/>
        <w:jc w:val="center"/>
        <w:rPr>
          <w:rFonts w:ascii="Cambria" w:hAnsi="Cambria" w:cs="Tahoma"/>
          <w:sz w:val="22"/>
          <w:szCs w:val="22"/>
          <w:highlight w:val="yellow"/>
        </w:rPr>
      </w:pPr>
    </w:p>
    <w:p w:rsidR="001579AD" w:rsidRPr="005D5727" w:rsidRDefault="001579AD" w:rsidP="005D5727">
      <w:pPr>
        <w:contextualSpacing/>
        <w:jc w:val="center"/>
        <w:rPr>
          <w:rFonts w:ascii="Cambria" w:hAnsi="Cambria" w:cs="Tahoma"/>
          <w:sz w:val="22"/>
          <w:szCs w:val="22"/>
          <w:highlight w:val="yellow"/>
        </w:rPr>
      </w:pPr>
    </w:p>
    <w:p w:rsidR="001579AD" w:rsidRPr="005D5727" w:rsidRDefault="001579AD" w:rsidP="005D5727">
      <w:pPr>
        <w:contextualSpacing/>
        <w:jc w:val="center"/>
        <w:rPr>
          <w:rFonts w:ascii="Cambria" w:hAnsi="Cambri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2 Procedure di trasmissione </w:t>
      </w:r>
      <w:r w:rsidRPr="008E294C">
        <w:rPr>
          <w:rFonts w:ascii="Cambria" w:hAnsi="Cambria" w:cs="Tahoma"/>
          <w:sz w:val="22"/>
          <w:szCs w:val="22"/>
        </w:rPr>
        <w:t>dell’offerta e di invio della campionatura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1579AD" w:rsidRPr="005D5727" w:rsidRDefault="001579AD"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10</w:t>
      </w:r>
      <w:r w:rsidR="00C83802">
        <w:rPr>
          <w:rFonts w:ascii="Cambria" w:hAnsi="Cambria" w:cs="Tahoma"/>
          <w:sz w:val="22"/>
          <w:szCs w:val="22"/>
        </w:rPr>
        <w:t xml:space="preserve"> Rinvio allo Schema di Convenzione</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art. 12 Accesso agli atti</w:t>
      </w:r>
    </w:p>
    <w:p w:rsidR="001579AD" w:rsidRPr="005D5727" w:rsidRDefault="001579AD"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1579AD" w:rsidRDefault="001579AD" w:rsidP="005D5727">
      <w:pPr>
        <w:ind w:right="-1"/>
        <w:contextualSpacing/>
        <w:jc w:val="both"/>
        <w:rPr>
          <w:rFonts w:ascii="Cambria" w:hAnsi="Cambria" w:cs="Tahoma"/>
          <w:sz w:val="22"/>
          <w:szCs w:val="22"/>
        </w:rPr>
      </w:pPr>
    </w:p>
    <w:p w:rsidR="001579AD" w:rsidRPr="006C410A" w:rsidRDefault="001579AD"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aperta, (art. 60 del D. Lgs.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w:t>
      </w:r>
      <w:r w:rsidR="00C83802">
        <w:rPr>
          <w:rFonts w:ascii="Cambria" w:hAnsi="Cambria" w:cs="Tahoma"/>
          <w:sz w:val="22"/>
          <w:szCs w:val="22"/>
        </w:rPr>
        <w:t>“VITRECTOMIA E FACOEMULSIFICAZIONE: SERVICE DI APPARECCHIATURE E MATERIALI DI CONSUMO”</w:t>
      </w:r>
      <w:r w:rsidRPr="008E294C">
        <w:rPr>
          <w:rFonts w:ascii="Cambria" w:hAnsi="Cambria" w:cs="Tahoma"/>
          <w:sz w:val="22"/>
          <w:szCs w:val="22"/>
        </w:rPr>
        <w:t xml:space="preserve"> (ID.</w:t>
      </w:r>
      <w:r w:rsidR="00C83802">
        <w:rPr>
          <w:rFonts w:ascii="Cambria" w:hAnsi="Cambria" w:cs="Tahoma"/>
          <w:sz w:val="22"/>
          <w:szCs w:val="22"/>
        </w:rPr>
        <w:t>15PRE014</w:t>
      </w:r>
      <w:r w:rsidRPr="008E294C">
        <w:rPr>
          <w:rFonts w:ascii="Cambria" w:hAnsi="Cambria" w:cs="Tahoma"/>
          <w:sz w:val="22"/>
          <w:szCs w:val="22"/>
        </w:rPr>
        <w:t>), con l’osservanza</w:t>
      </w:r>
      <w:r w:rsidRPr="006B2373">
        <w:rPr>
          <w:rFonts w:ascii="Cambria" w:hAnsi="Cambria" w:cs="Tahoma"/>
          <w:sz w:val="22"/>
          <w:szCs w:val="22"/>
        </w:rPr>
        <w:t xml:space="preserve">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1579AD" w:rsidRPr="005D5727" w:rsidRDefault="001579AD"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1579AD" w:rsidRPr="005D5727" w:rsidRDefault="001579AD"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1579AD" w:rsidRPr="005D5727" w:rsidRDefault="001579AD"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ovvero di revocare l’aggiudicazione definitiva -  con la conseguente mancata stipula del contratto/convenzione – qualora, anteriormente alla stipula del medesimo/a, Consip S.p.A. renda disponibili convenzioni di servizi/forniture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1579AD"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5A6C50">
        <w:rPr>
          <w:rFonts w:ascii="Cambria" w:hAnsi="Cambria" w:cs="Tahoma"/>
          <w:sz w:val="22"/>
          <w:szCs w:val="22"/>
        </w:rPr>
        <w:t>dell’offerta e di invio della campionatura)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plico contenente l’offerta e la documentazione, a pena di esclusione, dovrà essere sigillato e recare sul frontespizio</w:t>
      </w:r>
    </w:p>
    <w:p w:rsidR="001579AD" w:rsidRPr="005D5727" w:rsidRDefault="001579AD" w:rsidP="005D5727">
      <w:pPr>
        <w:pStyle w:val="Paragrafoelenco"/>
        <w:numPr>
          <w:ilvl w:val="0"/>
          <w:numId w:val="8"/>
        </w:numPr>
        <w:contextualSpacing/>
        <w:jc w:val="both"/>
        <w:rPr>
          <w:rFonts w:ascii="Cambria" w:hAnsi="Cambria" w:cs="Tahoma"/>
          <w:sz w:val="22"/>
          <w:szCs w:val="22"/>
        </w:rPr>
      </w:pPr>
      <w:r w:rsidRPr="005D5727">
        <w:rPr>
          <w:rFonts w:ascii="Cambria" w:hAnsi="Cambria" w:cs="Tahoma"/>
          <w:sz w:val="22"/>
          <w:szCs w:val="22"/>
        </w:rPr>
        <w:t>il nominativo e recapiti del mittente</w:t>
      </w:r>
      <w:r>
        <w:rPr>
          <w:rFonts w:ascii="Cambria" w:hAnsi="Cambria" w:cs="Tahoma"/>
          <w:sz w:val="22"/>
          <w:szCs w:val="22"/>
        </w:rPr>
        <w:t>;</w:t>
      </w:r>
      <w:r w:rsidRPr="005D5727">
        <w:rPr>
          <w:rFonts w:ascii="Cambria" w:hAnsi="Cambria" w:cs="Tahoma"/>
          <w:sz w:val="22"/>
          <w:szCs w:val="22"/>
        </w:rPr>
        <w:t xml:space="preserve"> </w:t>
      </w:r>
    </w:p>
    <w:p w:rsidR="001579AD" w:rsidRPr="008E294C" w:rsidRDefault="001579AD" w:rsidP="005D5727">
      <w:pPr>
        <w:pStyle w:val="Paragrafoelenco"/>
        <w:numPr>
          <w:ilvl w:val="0"/>
          <w:numId w:val="8"/>
        </w:numPr>
        <w:contextualSpacing/>
        <w:jc w:val="both"/>
        <w:rPr>
          <w:rFonts w:ascii="Cambria" w:hAnsi="Cambria" w:cs="Tahoma"/>
          <w:sz w:val="22"/>
          <w:szCs w:val="22"/>
        </w:rPr>
      </w:pPr>
      <w:r w:rsidRPr="005D5727">
        <w:rPr>
          <w:rFonts w:ascii="Cambria" w:hAnsi="Cambria" w:cs="Tahoma"/>
          <w:sz w:val="22"/>
          <w:szCs w:val="22"/>
        </w:rPr>
        <w:t>l’oggetto della gara</w:t>
      </w:r>
      <w:r>
        <w:rPr>
          <w:rFonts w:ascii="Cambria" w:hAnsi="Cambria" w:cs="Tahoma"/>
          <w:sz w:val="22"/>
          <w:szCs w:val="22"/>
        </w:rPr>
        <w:t>:</w:t>
      </w:r>
      <w:r w:rsidRPr="005D5727">
        <w:rPr>
          <w:rFonts w:ascii="Cambria" w:hAnsi="Cambria" w:cs="Tahoma"/>
          <w:sz w:val="22"/>
          <w:szCs w:val="22"/>
        </w:rPr>
        <w:t xml:space="preserve"> “GARA A PROCEDURA APERTA AI SENSI DELL’ART 60 DEL D. LGS. N. 50/2016 PER </w:t>
      </w:r>
      <w:r>
        <w:rPr>
          <w:rFonts w:ascii="Cambria" w:hAnsi="Cambria" w:cs="Tahoma"/>
          <w:sz w:val="22"/>
          <w:szCs w:val="22"/>
        </w:rPr>
        <w:t xml:space="preserve">LA STIPULA DI UNA CONVENZIONE PER </w:t>
      </w:r>
      <w:r w:rsidRPr="005D5727">
        <w:rPr>
          <w:rFonts w:ascii="Cambria" w:hAnsi="Cambria" w:cs="Tahoma"/>
          <w:sz w:val="22"/>
          <w:szCs w:val="22"/>
        </w:rPr>
        <w:t xml:space="preserve">L’AFFIDAMENTO DELLA FORNITURA </w:t>
      </w:r>
      <w:r w:rsidR="00C83802">
        <w:rPr>
          <w:rFonts w:ascii="Cambria" w:hAnsi="Cambria" w:cs="Tahoma"/>
          <w:sz w:val="22"/>
          <w:szCs w:val="22"/>
        </w:rPr>
        <w:t>“VITRECTOMIA E FACOEMULSIFICAZIONE: SERVICE DI APPARECCHIATURE E MATERIALI DI CONSUMO”</w:t>
      </w:r>
      <w:r w:rsidRPr="008E294C">
        <w:rPr>
          <w:rFonts w:ascii="Cambria" w:hAnsi="Cambria" w:cs="Tahoma"/>
          <w:sz w:val="22"/>
          <w:szCs w:val="22"/>
        </w:rPr>
        <w:t xml:space="preserve"> (ID.</w:t>
      </w:r>
      <w:r w:rsidR="00C83802">
        <w:rPr>
          <w:rFonts w:ascii="Cambria" w:hAnsi="Cambria" w:cs="Tahoma"/>
          <w:sz w:val="22"/>
          <w:szCs w:val="22"/>
        </w:rPr>
        <w:t>15PRE014</w:t>
      </w:r>
      <w:r w:rsidRPr="008E294C">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1579AD" w:rsidRDefault="001579AD"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1579AD" w:rsidRDefault="001579AD"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1579AD" w:rsidRPr="00F64A58" w:rsidRDefault="001579AD"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 (vedere art. 4 del presente disciplinare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1579AD" w:rsidRPr="005D5727" w:rsidRDefault="001579AD"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1579AD" w:rsidRDefault="001579AD"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1579AD" w:rsidRDefault="001579AD" w:rsidP="001F3F77">
      <w:pPr>
        <w:contextualSpacing/>
        <w:jc w:val="both"/>
        <w:rPr>
          <w:rFonts w:ascii="Cambria" w:hAnsi="Cambria" w:cs="Tahoma"/>
          <w:sz w:val="22"/>
          <w:szCs w:val="22"/>
        </w:rPr>
      </w:pPr>
    </w:p>
    <w:p w:rsidR="001579AD" w:rsidRPr="008E294C" w:rsidRDefault="001579AD" w:rsidP="001F3F77">
      <w:pPr>
        <w:ind w:right="-1"/>
        <w:jc w:val="both"/>
        <w:rPr>
          <w:rFonts w:ascii="Cambria" w:hAnsi="Cambria" w:cs="Tahoma"/>
          <w:sz w:val="22"/>
          <w:szCs w:val="22"/>
        </w:rPr>
      </w:pPr>
      <w:r w:rsidRPr="008E294C">
        <w:rPr>
          <w:rFonts w:ascii="Cambria" w:hAnsi="Cambria" w:cs="Tahoma"/>
          <w:b/>
          <w:sz w:val="22"/>
          <w:szCs w:val="22"/>
        </w:rPr>
        <w:t>All’indirizzo sopra riportato andrà inviata esclusivamente l’offerta di gara contenente le buste nn.1, 2 e 3</w:t>
      </w:r>
      <w:r w:rsidRPr="008E294C">
        <w:rPr>
          <w:rFonts w:ascii="Cambria" w:hAnsi="Cambria" w:cs="Tahoma"/>
          <w:sz w:val="22"/>
          <w:szCs w:val="22"/>
        </w:rPr>
        <w:t xml:space="preserve"> e non la campionatura, che dovrà essere inviata separatamente e ad un indirizzo diverso.</w:t>
      </w:r>
    </w:p>
    <w:p w:rsidR="001579AD" w:rsidRPr="008E294C" w:rsidRDefault="001579AD" w:rsidP="001F3F77">
      <w:pPr>
        <w:ind w:right="-1"/>
        <w:jc w:val="both"/>
        <w:rPr>
          <w:rFonts w:ascii="Cambria" w:hAnsi="Cambria" w:cs="Tahoma"/>
          <w:sz w:val="22"/>
          <w:szCs w:val="22"/>
          <w:u w:val="single"/>
        </w:rPr>
      </w:pPr>
      <w:r w:rsidRPr="008E294C">
        <w:rPr>
          <w:rFonts w:ascii="Cambria" w:hAnsi="Cambria" w:cs="Tahoma"/>
          <w:sz w:val="22"/>
          <w:szCs w:val="22"/>
          <w:u w:val="single"/>
        </w:rPr>
        <w:t>Non verrà accettata alcuna campionatura consegnata presso l’Ente per la gestione accentrata dei servizi condivisi (EGAS) in Via Pozzuolo n. 330 - 33100 UDINE.</w:t>
      </w:r>
    </w:p>
    <w:p w:rsidR="001579AD" w:rsidRPr="00874ACB" w:rsidRDefault="001579AD" w:rsidP="001F3F77">
      <w:pPr>
        <w:contextualSpacing/>
        <w:jc w:val="both"/>
        <w:rPr>
          <w:rFonts w:ascii="Cambria" w:hAnsi="Cambria" w:cs="Tahoma"/>
          <w:sz w:val="22"/>
          <w:szCs w:val="22"/>
        </w:rPr>
      </w:pPr>
      <w:r w:rsidRPr="008E294C">
        <w:rPr>
          <w:rFonts w:ascii="Cambria" w:hAnsi="Cambria" w:cs="Tahoma"/>
          <w:sz w:val="22"/>
        </w:rPr>
        <w:t>Per le modalità di invio della campionatura, che dovrà essere inviata sempre entro il termine indicato nel bando di gara, si veda il Capitolato speciale.</w:t>
      </w:r>
    </w:p>
    <w:p w:rsidR="001579AD" w:rsidRPr="005D5727" w:rsidRDefault="001579AD" w:rsidP="001F3F7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1579AD" w:rsidRDefault="001579AD" w:rsidP="005D5727">
      <w:pPr>
        <w:tabs>
          <w:tab w:val="left" w:pos="6096"/>
        </w:tabs>
        <w:ind w:left="426" w:hanging="426"/>
        <w:contextualSpacing/>
        <w:jc w:val="center"/>
        <w:rPr>
          <w:rFonts w:ascii="Cambria" w:hAnsi="Cambria" w:cs="Tahoma"/>
          <w:sz w:val="22"/>
          <w:szCs w:val="22"/>
        </w:rPr>
      </w:pPr>
    </w:p>
    <w:p w:rsidR="001579AD" w:rsidRPr="005D5727" w:rsidRDefault="001579AD"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1579AD" w:rsidRPr="005D5727" w:rsidRDefault="001579AD" w:rsidP="005D5727">
      <w:pPr>
        <w:pStyle w:val="Corpodeltesto23"/>
        <w:pBdr>
          <w:bottom w:val="none" w:sz="0" w:space="0" w:color="auto"/>
        </w:pBdr>
        <w:contextualSpacing/>
        <w:rPr>
          <w:rFonts w:ascii="Cambria" w:hAnsi="Cambria" w:cs="Tahoma"/>
          <w:sz w:val="22"/>
          <w:szCs w:val="22"/>
        </w:rPr>
      </w:pP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1579AD" w:rsidRDefault="001579AD"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1579AD" w:rsidRDefault="001579AD"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Garanzia dell’importo indicato nella tabella di cui al Capitolato Speciale, costituita nelleforme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1579AD" w:rsidRPr="00B062DD" w:rsidRDefault="001579AD"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30 %, anche cumulabile con la riduzione di cui al primo periodo ed al periodo successivo, per gli operatori economici in possesso di registrazione al sistema comunitario di ecogestione e audit (EMAS), ai sensi del regolamento (CE) n. 1221/2009 del Parlamento europeo e del Consiglio, del 25 novembre 2009;</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20 %, anche cumulabile con la riduzione di cui ai periodi primo, secondo e terzo, </w:t>
      </w:r>
      <w:r w:rsidRPr="005D5727">
        <w:rPr>
          <w:rFonts w:ascii="Cambria" w:hAnsi="Cambria"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(Ecolabel UE) ai sensi del regolamento (CE) n. 66/2010 del Parlamento europeo e del Consiglio, del 25 novembre 2009;</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15%  per gli operatori economici che sviluppano un inventario di gas ad effetto serra ai sensi della norma UNI EN ISO 14064-1 o un'impronta climatica (carbon footprint) di prodotto ai sensi della norma UNI ISO/TS 14067. </w:t>
      </w:r>
    </w:p>
    <w:p w:rsidR="001579AD" w:rsidRPr="005D5727" w:rsidRDefault="001579AD"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1579AD" w:rsidRPr="005D5727" w:rsidRDefault="001579AD"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accountability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D.Lgs.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1579AD" w:rsidRDefault="001579AD"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1579AD" w:rsidRPr="005D5727" w:rsidRDefault="001579AD" w:rsidP="005D5727">
      <w:pPr>
        <w:pStyle w:val="Corpodeltesto23"/>
        <w:pBdr>
          <w:bottom w:val="none" w:sz="0" w:space="0" w:color="auto"/>
        </w:pBdr>
        <w:ind w:left="360"/>
        <w:contextualSpacing/>
        <w:rPr>
          <w:rFonts w:ascii="Cambria" w:hAnsi="Cambria" w:cs="Tahoma"/>
          <w:b/>
          <w:sz w:val="22"/>
          <w:szCs w:val="22"/>
          <w:u w:val="single"/>
        </w:rPr>
      </w:pP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Documento di impegno di un fideiussore, anche diverso da quello che ha rilasciato la garanzia provvisoria, a rilasciare la garanzia fideiussoria per l'esecuzione del contratto, di cui all’articolo 103 del D. Lgs.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Lgs. 50/2016.</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1579AD" w:rsidRPr="005D5727" w:rsidRDefault="001579AD"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effettuato dalla capogruppo. </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PASSOE ai fini della comprova del possesso dei requisiti di cui all’art. 80 e all’art. 83, c.1 lett.b) e lett. c) del D. Lgs. 50/2016;</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1579AD"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1579AD" w:rsidRPr="00BE42E3"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lastRenderedPageBreak/>
        <w:t>I documenti di cui ai punti 1-2-3-4-5 sono da considerarsi documentazione essenziale ai fini della partecipazione alla gara.</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1579AD"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1579AD" w:rsidRDefault="001579AD"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Lgs.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1579AD"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1579AD" w:rsidRDefault="001579AD" w:rsidP="007F22BA">
      <w:pPr>
        <w:pStyle w:val="Corpodeltesto23"/>
        <w:pBdr>
          <w:bottom w:val="none" w:sz="0" w:space="0" w:color="auto"/>
        </w:pBd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5</w:t>
      </w:r>
    </w:p>
    <w:p w:rsidR="001579AD" w:rsidRPr="005D5727" w:rsidRDefault="001579AD"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1579AD" w:rsidRPr="005D5727" w:rsidRDefault="001579AD" w:rsidP="005D5727">
      <w:pPr>
        <w:pStyle w:val="Corpodeltesto23"/>
        <w:pBdr>
          <w:bottom w:val="none" w:sz="0" w:space="0" w:color="auto"/>
        </w:pBdr>
        <w:contextualSpacing/>
        <w:rPr>
          <w:rFonts w:ascii="Cambria" w:hAnsi="Cambria" w:cs="Tahoma"/>
          <w:sz w:val="22"/>
          <w:szCs w:val="22"/>
        </w:rPr>
      </w:pP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L’offerta economica (Busta n. 2)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1579AD" w:rsidRDefault="001579AD"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inserisca un CD contenente la medesima offerta economica di cui sopra in formato excel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formato cartaceo. Se disponibile, si chiede, inoltre, di inserire nel CD copia del listino vigente. Il listino rimarrà fisso ed invariabile per tutta la durata contrattuale.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lgs.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8E294C">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8E294C">
        <w:rPr>
          <w:rFonts w:ascii="Cambria" w:hAnsi="Cambria" w:cs="Tahoma"/>
          <w:sz w:val="22"/>
          <w:szCs w:val="22"/>
          <w:u w:val="single"/>
        </w:rPr>
        <w:t>oneri della sicurezza da rischi interferenziali</w:t>
      </w:r>
      <w:r w:rsidRPr="008E294C">
        <w:rPr>
          <w:rFonts w:ascii="Cambria" w:hAnsi="Cambria" w:cs="Tahoma"/>
          <w:sz w:val="22"/>
          <w:szCs w:val="22"/>
        </w:rPr>
        <w:t xml:space="preserve"> è pari a € 0 (zero).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1579AD" w:rsidRPr="005D5727" w:rsidRDefault="001579AD"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1579AD" w:rsidRPr="005D5727" w:rsidRDefault="001579AD"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1579AD" w:rsidRPr="005D5727" w:rsidRDefault="001579AD" w:rsidP="005D5727">
      <w:pPr>
        <w:numPr>
          <w:ilvl w:val="0"/>
          <w:numId w:val="1"/>
        </w:numPr>
        <w:contextualSpacing/>
        <w:jc w:val="both"/>
        <w:rPr>
          <w:rFonts w:ascii="Cambria" w:hAnsi="Cambria" w:cs="Tahoma"/>
          <w:sz w:val="22"/>
          <w:szCs w:val="22"/>
        </w:rPr>
      </w:pPr>
      <w:r w:rsidRPr="005D5727">
        <w:rPr>
          <w:rFonts w:ascii="Cambria" w:hAnsi="Cambria" w:cs="Tahoma"/>
          <w:sz w:val="22"/>
          <w:szCs w:val="22"/>
        </w:rPr>
        <w:t>contenere l’impegno che, in caso di aggiudicazione della gara, le stesse si conformeranno alla disciplina prevista dall’art. 48 del D. Lgs.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Lgs.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Tutte le offerte che presenteranno un carattere anormalmente basso rispetto alla prestazione richiesta verranno assoggettate a verifica, secondo quanto disposto dall’art. 97 del D.Lgs. 50/2016; l’Amministrazione valuterà l’anomalia delle offerte secondo i criteri ivi descritti.</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6</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D.Lgs. 50/2016, </w:t>
      </w:r>
      <w:r w:rsidRPr="008A4E19">
        <w:rPr>
          <w:rFonts w:ascii="Cambria" w:hAnsi="Cambria" w:cs="Tahoma"/>
          <w:sz w:val="22"/>
          <w:szCs w:val="22"/>
        </w:rPr>
        <w:t>ovvero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1579AD" w:rsidRPr="005D5727" w:rsidRDefault="001579AD" w:rsidP="005D5727">
      <w:pPr>
        <w:widowControl w:val="0"/>
        <w:contextualSpacing/>
        <w:jc w:val="both"/>
        <w:rPr>
          <w:rFonts w:ascii="Cambria" w:hAnsi="Cambria" w:cs="Tahoma"/>
          <w:sz w:val="22"/>
          <w:szCs w:val="22"/>
        </w:rPr>
      </w:pPr>
      <w:r w:rsidRPr="005D5727">
        <w:rPr>
          <w:rFonts w:ascii="Cambria" w:hAnsi="Cambria" w:cs="Tahoma"/>
          <w:sz w:val="22"/>
          <w:szCs w:val="22"/>
        </w:rPr>
        <w:t>I plichi verranno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procedura di gara si svolgerà con le seguenti modalità:</w:t>
      </w:r>
    </w:p>
    <w:p w:rsidR="001579AD" w:rsidRPr="005D5727" w:rsidRDefault="001579AD" w:rsidP="005D5727">
      <w:pPr>
        <w:contextualSpacing/>
        <w:jc w:val="both"/>
        <w:rPr>
          <w:rFonts w:ascii="Cambria" w:hAnsi="Cambria" w:cs="Tahoma"/>
          <w:bCs/>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I° FASE: IN SEDUTA PUBBLICA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1579AD" w:rsidRPr="00FF36E1" w:rsidRDefault="001579AD" w:rsidP="00D21E8F">
      <w:pPr>
        <w:jc w:val="both"/>
        <w:rPr>
          <w:rFonts w:ascii="Cambria" w:hAnsi="Cambria" w:cs="Tahoma"/>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1579AD" w:rsidRPr="00FF36E1" w:rsidRDefault="001579AD" w:rsidP="00D21E8F">
      <w:pPr>
        <w:jc w:val="both"/>
        <w:rPr>
          <w:rFonts w:ascii="Cambria" w:hAnsi="Cambria" w:cs="Tahoma"/>
          <w:b/>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III° FASE: IN SEDUTA PUBBLICA</w:t>
      </w:r>
    </w:p>
    <w:p w:rsidR="001579AD" w:rsidRPr="00FF36E1" w:rsidRDefault="001579AD"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579AD" w:rsidRPr="005D5727" w:rsidRDefault="001579AD"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1579AD" w:rsidRDefault="001579AD" w:rsidP="005D5727">
      <w:pPr>
        <w:pStyle w:val="p3"/>
        <w:tabs>
          <w:tab w:val="clear" w:pos="640"/>
        </w:tabs>
        <w:spacing w:line="240" w:lineRule="auto"/>
        <w:ind w:left="0" w:firstLine="0"/>
        <w:contextualSpacing/>
        <w:rPr>
          <w:rFonts w:ascii="Cambria" w:hAnsi="Cambria" w:cs="Tahoma"/>
          <w:sz w:val="22"/>
          <w:szCs w:val="22"/>
          <w:lang w:val="it-IT"/>
        </w:rPr>
      </w:pPr>
    </w:p>
    <w:p w:rsidR="001579AD" w:rsidRPr="005D5727" w:rsidRDefault="001579AD"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1579AD" w:rsidRPr="005D5727" w:rsidRDefault="001579AD"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579AD" w:rsidRDefault="001579AD"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1579AD" w:rsidRPr="005D5727" w:rsidRDefault="001579AD"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1579AD" w:rsidRDefault="001579AD" w:rsidP="005D5727">
      <w:pPr>
        <w:contextualSpacing/>
        <w:jc w:val="both"/>
        <w:rPr>
          <w:rFonts w:ascii="Cambria" w:hAnsi="Cambria" w:cs="Tahoma"/>
          <w:bCs/>
          <w:sz w:val="22"/>
          <w:szCs w:val="22"/>
        </w:rPr>
      </w:pPr>
      <w:r w:rsidRPr="003479F7">
        <w:rPr>
          <w:rFonts w:ascii="Cambria" w:hAnsi="Cambria" w:cs="Tahoma"/>
          <w:sz w:val="22"/>
          <w:szCs w:val="22"/>
        </w:rPr>
        <w:t>L’EGAS si riserva la facoltà di procedere all’individuazione anche in presenza di un’unica offerta valida, fatto salvo quanto previsto dall’art. 95 comma 12 del D.Lgs. 50/2016</w:t>
      </w:r>
      <w:r w:rsidRPr="003479F7">
        <w:rPr>
          <w:rFonts w:ascii="Cambria" w:hAnsi="Cambria" w:cs="Tahoma"/>
          <w:bCs/>
          <w:sz w:val="22"/>
          <w:szCs w:val="22"/>
        </w:rPr>
        <w:t>.</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D.Lgs. 50/2016 e quindi all’aggiudicazione definitiva tramite approvazione degli atti da parte del Dirigente dell’EGAS e relativa comunicazione alle parti interessate.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L’aggiudicazione definitiva diverrà efficace dopo la verifica del possesso dei requisiti prescritti (art 32 comma 7 del D.lgs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Detta verifica verrà effettuata, nelle more dell’istituzione della Banca dati nazionale degli operatori economici di cui all’art. 81 del D. Lgs.vo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mediante AVCpass, giusta Deliberazione. 111 del 20 dicembre 2012, adottata dall’Autorità per la Vigilanza sui Contratti Pubblici di Lavori, Servizi e Forniture in attuazione dell’art.6 bis del d.lgs. 12 aprile 2006, n. 163.</w:t>
      </w:r>
    </w:p>
    <w:p w:rsidR="001579AD" w:rsidRPr="005D5727" w:rsidRDefault="001579AD"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1579AD" w:rsidRPr="005D5727" w:rsidRDefault="001579AD" w:rsidP="005D5727">
      <w:pPr>
        <w:contextualSpacing/>
        <w:jc w:val="both"/>
        <w:rPr>
          <w:rFonts w:ascii="Cambria" w:hAnsi="Cambria" w:cs="Tahoma"/>
          <w:b/>
          <w:sz w:val="22"/>
          <w:szCs w:val="22"/>
          <w:u w:val="single"/>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Divenuta efficace l’aggiudicazione definitiva, e fatti salvi i poteri di autotutela, la stipula del contratto avrà luogo entro il termine di 90 giorni, ovvero fatto salvo diverso termine espressamente concordato con l’aggiudicatario (art 32 comma 8 del D.lgs 50/2016).</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lastRenderedPageBreak/>
        <w:t>Art. 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(Requisiti tecnici)</w:t>
      </w:r>
    </w:p>
    <w:p w:rsidR="001579AD" w:rsidRPr="005D5727" w:rsidRDefault="001579AD" w:rsidP="005D5727">
      <w:pPr>
        <w:contextualSpacing/>
        <w:jc w:val="center"/>
        <w:rPr>
          <w:rFonts w:ascii="Cambria" w:hAnsi="Cambria" w:cs="Tahoma"/>
          <w:sz w:val="22"/>
          <w:szCs w:val="22"/>
        </w:rPr>
      </w:pPr>
    </w:p>
    <w:p w:rsidR="001579AD" w:rsidRDefault="001579AD"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1579AD" w:rsidRDefault="001579AD" w:rsidP="005D5727">
      <w:pPr>
        <w:contextualSpacing/>
        <w:jc w:val="both"/>
        <w:rPr>
          <w:rFonts w:ascii="Cambria" w:hAnsi="Cambria" w:cs="Tahoma"/>
          <w:sz w:val="22"/>
          <w:szCs w:val="22"/>
        </w:rPr>
      </w:pPr>
    </w:p>
    <w:p w:rsidR="001579AD" w:rsidRPr="002B622A" w:rsidRDefault="001579AD" w:rsidP="005D5727">
      <w:pPr>
        <w:contextualSpacing/>
        <w:jc w:val="both"/>
        <w:rPr>
          <w:rFonts w:ascii="Cambria" w:hAnsi="Cambria" w:cs="Tahoma"/>
          <w:sz w:val="22"/>
          <w:szCs w:val="22"/>
        </w:rPr>
      </w:pPr>
      <w:r w:rsidRPr="00F64A58">
        <w:rPr>
          <w:rFonts w:ascii="Cambria" w:hAnsi="Cambria" w:cs="Tahoma"/>
          <w:sz w:val="22"/>
          <w:szCs w:val="22"/>
        </w:rPr>
        <w:t>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D.Lgs. 50/2016.</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(Criteri e parametri per la valutazione delle offerte )</w:t>
      </w:r>
    </w:p>
    <w:p w:rsidR="001579AD" w:rsidRPr="005D5727" w:rsidRDefault="001579AD" w:rsidP="005D5727">
      <w:pPr>
        <w:contextualSpacing/>
        <w:jc w:val="both"/>
        <w:rPr>
          <w:rFonts w:ascii="Cambria" w:hAnsi="Cambria" w:cs="Tahoma"/>
          <w:sz w:val="22"/>
          <w:szCs w:val="22"/>
        </w:rPr>
      </w:pPr>
    </w:p>
    <w:p w:rsidR="001579AD" w:rsidRPr="00FF36E1" w:rsidRDefault="001579AD"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1579AD" w:rsidRPr="00FF36E1" w:rsidRDefault="001579AD"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1579AD" w:rsidRPr="00FF36E1" w:rsidRDefault="001579AD" w:rsidP="003E637E">
      <w:pPr>
        <w:jc w:val="both"/>
        <w:rPr>
          <w:rFonts w:ascii="Cambria" w:hAnsi="Cambria" w:cs="Tahoma"/>
          <w:bCs/>
          <w:sz w:val="22"/>
          <w:szCs w:val="22"/>
        </w:rPr>
      </w:pPr>
    </w:p>
    <w:p w:rsidR="001579AD" w:rsidRPr="005D5727" w:rsidRDefault="001579AD"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1579AD" w:rsidRDefault="001579AD" w:rsidP="005D5727">
      <w:pPr>
        <w:contextualSpacing/>
        <w:jc w:val="both"/>
        <w:rPr>
          <w:rFonts w:ascii="Cambria" w:hAnsi="Cambria" w:cs="Tahoma"/>
          <w:bCs/>
          <w:sz w:val="22"/>
          <w:szCs w:val="22"/>
          <w:highlight w:val="yellow"/>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1579AD" w:rsidRPr="005D5727" w:rsidRDefault="001579AD" w:rsidP="005D5727">
      <w:pPr>
        <w:contextualSpacing/>
        <w:jc w:val="center"/>
        <w:rPr>
          <w:rFonts w:ascii="Cambria" w:hAnsi="Cambria" w:cs="Tahoma"/>
          <w:sz w:val="22"/>
          <w:szCs w:val="22"/>
        </w:rPr>
      </w:pP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
    <w:p w:rsidR="001579AD" w:rsidRPr="008E294C" w:rsidRDefault="001579AD"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8"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8E294C">
        <w:rPr>
          <w:rFonts w:ascii="Cambria" w:hAnsi="Cambria"/>
          <w:sz w:val="22"/>
          <w:szCs w:val="22"/>
        </w:rPr>
        <w:t>mail “ID.</w:t>
      </w:r>
      <w:r w:rsidR="00C83802">
        <w:rPr>
          <w:rFonts w:ascii="Cambria" w:hAnsi="Cambria"/>
          <w:sz w:val="22"/>
          <w:szCs w:val="22"/>
        </w:rPr>
        <w:t>15PRE014</w:t>
      </w:r>
      <w:r w:rsidRPr="008E294C">
        <w:rPr>
          <w:rFonts w:ascii="Cambria" w:hAnsi="Cambria"/>
          <w:sz w:val="22"/>
          <w:szCs w:val="22"/>
        </w:rPr>
        <w:t xml:space="preserve">, richiesta chiarimenti, c.a. </w:t>
      </w:r>
      <w:r w:rsidRPr="008E294C">
        <w:rPr>
          <w:rFonts w:ascii="Cambria" w:hAnsi="Cambria" w:cs="Tahoma"/>
          <w:color w:val="000000"/>
          <w:sz w:val="22"/>
          <w:szCs w:val="22"/>
        </w:rPr>
        <w:t>dott. Alberto Nonino”</w:t>
      </w:r>
    </w:p>
    <w:p w:rsidR="001579AD" w:rsidRPr="00F64A58" w:rsidRDefault="001579AD" w:rsidP="005D5727">
      <w:pPr>
        <w:contextualSpacing/>
        <w:jc w:val="both"/>
        <w:rPr>
          <w:rFonts w:ascii="Cambria" w:hAnsi="Cambria" w:cs="Tahoma"/>
          <w:color w:val="000000"/>
          <w:sz w:val="22"/>
          <w:szCs w:val="22"/>
        </w:rPr>
      </w:pP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13174B" w:rsidRDefault="0013174B"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(Accesso agli atti)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L’accesso agli atti, il diniego e il differimento dello stesso è disciplinato dalla legge n. 241 del 1990 e dall’articolo 53 del D.Lgs. n. 50 del 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le singole pagine e i paragrafi della documentazione prodotta che contengono segreti tecnici o commerciali, onde consentire all’Amministrazione la chiara e precisa individuazione delle parti secretate;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1579AD" w:rsidRPr="005D5727" w:rsidRDefault="001579AD"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lgs. n.50/2016 relativamente agli atti della presente procedura di gara dovrà essere esercitato nei confronti </w:t>
      </w:r>
      <w:r>
        <w:rPr>
          <w:rFonts w:ascii="Cambria" w:hAnsi="Cambria" w:cs="Tahoma"/>
          <w:sz w:val="22"/>
          <w:szCs w:val="22"/>
        </w:rPr>
        <w:t>dell’EGAS.</w:t>
      </w:r>
    </w:p>
    <w:p w:rsidR="001579AD" w:rsidRDefault="001579AD" w:rsidP="00F64A58">
      <w:pPr>
        <w:jc w:val="both"/>
        <w:rPr>
          <w:rFonts w:ascii="Cambria" w:hAnsi="Cambria" w:cs="Tahoma"/>
          <w:b/>
          <w:sz w:val="22"/>
          <w:szCs w:val="22"/>
          <w:u w:val="single"/>
        </w:rPr>
      </w:pPr>
    </w:p>
    <w:p w:rsidR="001579AD" w:rsidRDefault="001579AD" w:rsidP="00F64A58">
      <w:pPr>
        <w:jc w:val="both"/>
        <w:rPr>
          <w:rFonts w:ascii="Cambria" w:hAnsi="Cambria" w:cs="Tahoma"/>
          <w:b/>
          <w:sz w:val="22"/>
          <w:szCs w:val="22"/>
          <w:u w:val="single"/>
        </w:rPr>
      </w:pPr>
    </w:p>
    <w:p w:rsidR="0013174B" w:rsidRDefault="0013174B" w:rsidP="00F64A58">
      <w:pPr>
        <w:jc w:val="both"/>
        <w:rPr>
          <w:rFonts w:ascii="Cambria" w:hAnsi="Cambria" w:cs="Tahoma"/>
          <w:b/>
          <w:sz w:val="22"/>
          <w:szCs w:val="22"/>
          <w:u w:val="single"/>
        </w:rPr>
      </w:pPr>
    </w:p>
    <w:p w:rsidR="001579AD" w:rsidRPr="00FF36E1" w:rsidRDefault="001579AD"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Dichiarazione “Patto d’integrità</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1579AD" w:rsidRPr="005D5727" w:rsidRDefault="001579AD" w:rsidP="003E637E">
      <w:pPr>
        <w:spacing w:after="200"/>
        <w:contextualSpacing/>
        <w:jc w:val="both"/>
        <w:rPr>
          <w:rFonts w:ascii="Cambria" w:hAnsi="Cambria" w:cs="Tahoma"/>
          <w:sz w:val="22"/>
          <w:szCs w:val="22"/>
        </w:rPr>
      </w:pPr>
    </w:p>
    <w:p w:rsidR="0013174B" w:rsidRDefault="0013174B" w:rsidP="00087C8F">
      <w:pPr>
        <w:pStyle w:val="Corpodeltesto2"/>
        <w:spacing w:after="0" w:line="240" w:lineRule="auto"/>
        <w:rPr>
          <w:rFonts w:ascii="Cambria" w:hAnsi="Cambria" w:cs="Tahoma"/>
          <w:b/>
          <w:sz w:val="28"/>
          <w:szCs w:val="28"/>
          <w:u w:val="single"/>
        </w:rPr>
      </w:pPr>
    </w:p>
    <w:p w:rsidR="0013174B" w:rsidRDefault="0013174B" w:rsidP="00087C8F">
      <w:pPr>
        <w:pStyle w:val="Corpodeltesto2"/>
        <w:spacing w:after="0" w:line="240" w:lineRule="auto"/>
        <w:rPr>
          <w:rFonts w:ascii="Cambria" w:hAnsi="Cambria" w:cs="Tahoma"/>
          <w:b/>
          <w:sz w:val="28"/>
          <w:szCs w:val="28"/>
          <w:u w:val="single"/>
        </w:rPr>
      </w:pPr>
    </w:p>
    <w:p w:rsidR="0013174B" w:rsidRDefault="0013174B" w:rsidP="00087C8F">
      <w:pPr>
        <w:pStyle w:val="Corpodeltesto2"/>
        <w:spacing w:after="0" w:line="240" w:lineRule="auto"/>
        <w:rPr>
          <w:rFonts w:ascii="Cambria" w:hAnsi="Cambria" w:cs="Tahoma"/>
          <w:b/>
          <w:sz w:val="28"/>
          <w:szCs w:val="28"/>
          <w:u w:val="single"/>
        </w:rPr>
      </w:pPr>
    </w:p>
    <w:p w:rsidR="0013174B" w:rsidRDefault="0013174B" w:rsidP="00087C8F">
      <w:pPr>
        <w:pStyle w:val="Corpodeltesto2"/>
        <w:spacing w:after="0" w:line="240" w:lineRule="auto"/>
        <w:rPr>
          <w:rFonts w:ascii="Cambria" w:hAnsi="Cambria" w:cs="Tahoma"/>
          <w:b/>
          <w:sz w:val="28"/>
          <w:szCs w:val="28"/>
          <w:u w:val="single"/>
        </w:rPr>
      </w:pPr>
    </w:p>
    <w:p w:rsidR="001579AD" w:rsidRPr="00D255C5" w:rsidRDefault="001579AD"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1579AD" w:rsidRPr="00D255C5" w:rsidRDefault="001579AD" w:rsidP="00DD726C">
      <w:pPr>
        <w:pStyle w:val="Corpodeltesto2"/>
        <w:spacing w:after="0" w:line="240" w:lineRule="auto"/>
        <w:ind w:firstLine="708"/>
        <w:rPr>
          <w:rFonts w:ascii="Cambria" w:hAnsi="Cambria" w:cs="Tahoma"/>
          <w:b/>
          <w:sz w:val="28"/>
          <w:szCs w:val="28"/>
          <w:u w:val="single"/>
        </w:rPr>
      </w:pP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
    <w:p w:rsidR="001579AD" w:rsidRPr="00D255C5" w:rsidRDefault="001579AD" w:rsidP="00087C8F">
      <w:pPr>
        <w:jc w:val="center"/>
        <w:rPr>
          <w:rFonts w:ascii="Cambria" w:hAnsi="Cambria" w:cs="Tahoma"/>
          <w:b/>
          <w:u w:val="single"/>
        </w:rPr>
      </w:pPr>
      <w:r w:rsidRPr="00D255C5">
        <w:rPr>
          <w:rFonts w:ascii="Cambria" w:hAnsi="Cambria" w:cs="Tahoma"/>
          <w:b/>
          <w:u w:val="single"/>
        </w:rPr>
        <w:t>……………………………………….</w:t>
      </w: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r w:rsidRPr="00D255C5">
        <w:rPr>
          <w:rFonts w:ascii="Cambria" w:hAnsi="Cambria" w:cs="Tahoma"/>
          <w:b/>
        </w:rPr>
        <w:t>CIG ----------------</w:t>
      </w:r>
    </w:p>
    <w:p w:rsidR="001579AD" w:rsidRPr="00D255C5" w:rsidRDefault="001579AD" w:rsidP="00087C8F">
      <w:pPr>
        <w:jc w:val="center"/>
        <w:rPr>
          <w:rFonts w:ascii="Cambria" w:hAnsi="Cambria" w:cs="Tahoma"/>
          <w:b/>
        </w:rPr>
      </w:pPr>
    </w:p>
    <w:p w:rsidR="001579AD" w:rsidRPr="00D255C5" w:rsidRDefault="001579AD"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1579AD" w:rsidRPr="00D255C5" w:rsidRDefault="001579AD" w:rsidP="00087C8F">
      <w:pPr>
        <w:jc w:val="center"/>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1579AD" w:rsidRPr="00D255C5" w:rsidRDefault="001579AD"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1579AD" w:rsidRPr="00D255C5" w:rsidRDefault="001579AD" w:rsidP="00087C8F">
      <w:pPr>
        <w:pStyle w:val="Corpodeltesto22"/>
        <w:pBdr>
          <w:bottom w:val="none" w:sz="0" w:space="0" w:color="auto"/>
        </w:pBdr>
        <w:jc w:val="righ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b/>
        </w:rPr>
      </w:pPr>
    </w:p>
    <w:p w:rsidR="001579AD" w:rsidRPr="00D255C5" w:rsidRDefault="001579AD"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1579AD" w:rsidRPr="00D255C5" w:rsidRDefault="001579AD"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1579AD" w:rsidRPr="00D255C5" w:rsidRDefault="001579AD" w:rsidP="00087C8F">
      <w:pPr>
        <w:pStyle w:val="Corpodeltesto22"/>
        <w:pBdr>
          <w:bottom w:val="none" w:sz="0" w:space="0" w:color="auto"/>
        </w:pBdr>
        <w:jc w:val="center"/>
        <w:rPr>
          <w:rFonts w:ascii="Cambria" w:hAnsi="Cambria" w:cs="Tahoma"/>
          <w:color w:val="FF0000"/>
        </w:rPr>
      </w:pPr>
    </w:p>
    <w:p w:rsidR="001579AD" w:rsidRPr="00D255C5" w:rsidRDefault="001579AD" w:rsidP="00087C8F">
      <w:pPr>
        <w:ind w:left="1440"/>
        <w:jc w:val="both"/>
        <w:rPr>
          <w:rFonts w:ascii="Cambria" w:hAnsi="Cambria" w:cs="Tahoma"/>
        </w:rPr>
      </w:pPr>
    </w:p>
    <w:p w:rsidR="001579AD" w:rsidRPr="00D255C5" w:rsidRDefault="001579AD" w:rsidP="00087C8F">
      <w:pPr>
        <w:numPr>
          <w:ilvl w:val="1"/>
          <w:numId w:val="17"/>
        </w:numPr>
        <w:jc w:val="both"/>
        <w:rPr>
          <w:rFonts w:ascii="Cambria" w:hAnsi="Cambria" w:cs="Tahoma"/>
        </w:rPr>
      </w:pPr>
      <w:r w:rsidRPr="00D255C5">
        <w:rPr>
          <w:rFonts w:ascii="Cambria" w:hAnsi="Cambria" w:cs="Tahoma"/>
        </w:rPr>
        <w:t>di rivestire la qualità di operatore economico ai sensi per gli effetti di cui al Dlgs 50/2016, art. 3 comma 1 lett. p) e più in particolare di partecipare alla gara, come previsto dal Dlgs 50/2016, art. 45, come</w:t>
      </w:r>
    </w:p>
    <w:p w:rsidR="001579AD" w:rsidRPr="00D255C5" w:rsidRDefault="001579AD" w:rsidP="00087C8F">
      <w:pPr>
        <w:spacing w:before="120"/>
        <w:ind w:left="2342"/>
        <w:jc w:val="center"/>
        <w:rPr>
          <w:rFonts w:ascii="Cambria" w:hAnsi="Cambria" w:cs="Tahoma"/>
        </w:rPr>
      </w:pPr>
      <w:r w:rsidRPr="00D255C5">
        <w:rPr>
          <w:rFonts w:ascii="Cambria" w:hAnsi="Cambria" w:cs="Tahoma"/>
          <w:i/>
        </w:rPr>
        <w:t>(barrare la voce che interessa)</w:t>
      </w:r>
    </w:p>
    <w:p w:rsidR="001579AD" w:rsidRPr="00D255C5" w:rsidRDefault="001579AD"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1579AD" w:rsidRPr="00D255C5" w:rsidRDefault="001579AD" w:rsidP="00087C8F">
      <w:pPr>
        <w:numPr>
          <w:ilvl w:val="2"/>
          <w:numId w:val="22"/>
        </w:numPr>
        <w:jc w:val="both"/>
        <w:rPr>
          <w:rFonts w:ascii="Cambria" w:eastAsia="Batang" w:hAnsi="Cambria" w:cs="Tahoma"/>
        </w:rPr>
      </w:pPr>
      <w:r w:rsidRPr="00D255C5">
        <w:rPr>
          <w:rFonts w:ascii="Cambria" w:hAnsi="Cambria" w:cs="Tahoma"/>
        </w:rPr>
        <w:t>consorzio tra società cooperative di produzione e lavoro (L. 422/09 e D. Lgs. 1577/47), ovvero consorzio tra imprese artigiane (L. 443/1985)</w:t>
      </w:r>
    </w:p>
    <w:p w:rsidR="001579AD" w:rsidRPr="00D255C5" w:rsidRDefault="001579AD" w:rsidP="00087C8F">
      <w:pPr>
        <w:numPr>
          <w:ilvl w:val="2"/>
          <w:numId w:val="22"/>
        </w:numPr>
        <w:jc w:val="both"/>
        <w:rPr>
          <w:rFonts w:ascii="Cambria" w:eastAsia="Batang" w:hAnsi="Cambria" w:cs="Tahoma"/>
        </w:rPr>
      </w:pPr>
      <w:r w:rsidRPr="00D255C5">
        <w:rPr>
          <w:rFonts w:ascii="Cambria" w:hAnsi="Cambria" w:cs="Tahoma"/>
        </w:rPr>
        <w:t>consorzio stabile, tra imprenditori individuali, anche artigiani, società commerciali, società cooperative di produzione e lavoro costituito anche in forma di soc. consortile (art. 2615-ter del cod. civ.) e ai sensi del Dlgs 50/2016, art 45, comma 2, lett. c)</w:t>
      </w:r>
    </w:p>
    <w:p w:rsidR="001579AD" w:rsidRPr="00D255C5" w:rsidRDefault="001579AD" w:rsidP="00087C8F">
      <w:pPr>
        <w:numPr>
          <w:ilvl w:val="2"/>
          <w:numId w:val="22"/>
        </w:numPr>
        <w:jc w:val="both"/>
        <w:rPr>
          <w:rFonts w:ascii="Cambria" w:hAnsi="Cambria" w:cs="Tahoma"/>
        </w:rPr>
      </w:pPr>
      <w:r w:rsidRPr="00D255C5">
        <w:rPr>
          <w:rFonts w:ascii="Cambria" w:hAnsi="Cambria" w:cs="Tahoma"/>
        </w:rPr>
        <w:t>mandatario del Raggruppamento Temporaneo di Imprese costituito, ai sensi del Dlgs 50/2016 art. 45, comma 2, lett.d), (indicare tutti i nominativi delle Imprese raggruppate):</w:t>
      </w:r>
    </w:p>
    <w:p w:rsidR="001579AD" w:rsidRPr="00D255C5" w:rsidRDefault="001579AD"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Dlgs 50/2016 art. 45, comma 2, lett.d),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1579AD" w:rsidRPr="00D255C5" w:rsidRDefault="001579AD" w:rsidP="00087C8F">
      <w:pPr>
        <w:numPr>
          <w:ilvl w:val="2"/>
          <w:numId w:val="22"/>
        </w:numPr>
        <w:jc w:val="both"/>
        <w:rPr>
          <w:rFonts w:ascii="Cambria" w:hAnsi="Cambria" w:cs="Tahoma"/>
        </w:rPr>
      </w:pPr>
      <w:r w:rsidRPr="00D255C5">
        <w:rPr>
          <w:rFonts w:ascii="Cambria" w:hAnsi="Cambria" w:cs="Tahoma"/>
        </w:rPr>
        <w:lastRenderedPageBreak/>
        <w:t>consorzio ordinario di concorrenti di cui all'art. 2602 cod. civ. costituito tra i soggetti di cui al Dgls 50/2016, art. 45, comma 1 lett. a), b) e c), anche in forma di società ai sensi dell'art. 2615-ter del cod. civ.</w:t>
      </w:r>
    </w:p>
    <w:p w:rsidR="001579AD" w:rsidRPr="00D255C5" w:rsidRDefault="001579AD" w:rsidP="00087C8F">
      <w:pPr>
        <w:autoSpaceDE w:val="0"/>
        <w:autoSpaceDN w:val="0"/>
        <w:adjustRightInd w:val="0"/>
        <w:rPr>
          <w:rFonts w:ascii="Cambria" w:hAnsi="Cambria" w:cs="TimesNewRoman"/>
          <w:sz w:val="21"/>
          <w:szCs w:val="21"/>
        </w:rPr>
      </w:pPr>
    </w:p>
    <w:p w:rsidR="001579AD" w:rsidRPr="00D255C5" w:rsidRDefault="001579AD" w:rsidP="00087C8F">
      <w:pPr>
        <w:numPr>
          <w:ilvl w:val="2"/>
          <w:numId w:val="22"/>
        </w:numPr>
        <w:jc w:val="both"/>
        <w:rPr>
          <w:rFonts w:ascii="Cambria" w:hAnsi="Cambria" w:cs="Tahoma"/>
        </w:rPr>
      </w:pPr>
      <w:r w:rsidRPr="00D255C5">
        <w:rPr>
          <w:rFonts w:ascii="Cambria" w:hAnsi="Cambria" w:cs="TimesNewRoman"/>
        </w:rPr>
        <w:t>impresa facente parte di un’aggregazione tra imprese aderenti al un contratto di rete ai sensi dell’art. 3 comma 4 ter del Dl 5/2009, convertito dalla l 33/2009</w:t>
      </w:r>
    </w:p>
    <w:p w:rsidR="001579AD" w:rsidRPr="00D255C5" w:rsidRDefault="001579AD" w:rsidP="00087C8F">
      <w:pPr>
        <w:numPr>
          <w:ilvl w:val="2"/>
          <w:numId w:val="22"/>
        </w:numPr>
        <w:ind w:left="2336" w:hanging="357"/>
        <w:jc w:val="both"/>
        <w:rPr>
          <w:rFonts w:ascii="Cambria" w:hAnsi="Cambria" w:cs="Tahoma"/>
        </w:rPr>
      </w:pPr>
      <w:r w:rsidRPr="00D255C5">
        <w:rPr>
          <w:rFonts w:ascii="Cambria" w:hAnsi="Cambria" w:cs="Tahoma"/>
        </w:rPr>
        <w:t>soggetto che ha stipulato un contratto di gruppo europeo di interesse economico (GEIE) ai sensi del D.Lgs 240/91.</w:t>
      </w:r>
    </w:p>
    <w:p w:rsidR="001579AD" w:rsidRPr="00D255C5" w:rsidRDefault="001579AD" w:rsidP="00087C8F">
      <w:pPr>
        <w:numPr>
          <w:ilvl w:val="2"/>
          <w:numId w:val="22"/>
        </w:numPr>
        <w:spacing w:after="240"/>
        <w:ind w:left="2336" w:hanging="357"/>
        <w:jc w:val="both"/>
        <w:rPr>
          <w:rFonts w:ascii="Cambria" w:hAnsi="Cambria" w:cs="Tahoma"/>
        </w:rPr>
      </w:pPr>
      <w:r w:rsidRPr="00D255C5">
        <w:rPr>
          <w:rFonts w:ascii="Cambria" w:hAnsi="Cambria" w:cs="Tahoma"/>
        </w:rPr>
        <w:t>operatore economico, ai sensi Dgls 50/2016, art. 45, comma 1 lett. a), b) e c), stabilito in altri Stati membri, costituito conformemente alla legislazione vigente nel proprio Paese.</w:t>
      </w: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1579AD" w:rsidRPr="00D255C5" w:rsidRDefault="001579AD"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1579AD" w:rsidRPr="00D255C5" w:rsidRDefault="001579AD"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1579AD" w:rsidRPr="00D255C5" w:rsidRDefault="001579AD" w:rsidP="00087C8F">
      <w:pPr>
        <w:spacing w:after="120"/>
        <w:ind w:left="2340"/>
        <w:jc w:val="both"/>
        <w:rPr>
          <w:rFonts w:ascii="Cambria" w:hAnsi="Cambria" w:cs="Tahoma"/>
        </w:rPr>
      </w:pP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(mandataria); ________, ____%;</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(mandante); _________, ____%</w:t>
      </w:r>
    </w:p>
    <w:p w:rsidR="001579AD" w:rsidRPr="00D255C5" w:rsidRDefault="001579AD" w:rsidP="00087C8F">
      <w:pPr>
        <w:spacing w:after="120"/>
        <w:ind w:left="720"/>
        <w:jc w:val="both"/>
        <w:rPr>
          <w:rFonts w:ascii="Cambria" w:hAnsi="Cambria" w:cs="Tahoma"/>
        </w:rPr>
      </w:pP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(mandataria): ________________________</w:t>
      </w: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1579AD" w:rsidRPr="00D255C5" w:rsidRDefault="001579AD" w:rsidP="00087C8F">
      <w:pPr>
        <w:spacing w:after="120"/>
        <w:ind w:left="720"/>
        <w:jc w:val="both"/>
        <w:rPr>
          <w:rFonts w:ascii="Cambria" w:hAnsi="Cambria" w:cs="Tahoma"/>
        </w:rPr>
      </w:pP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1579AD" w:rsidRPr="00D255C5" w:rsidTr="00087C8F">
        <w:tc>
          <w:tcPr>
            <w:tcW w:w="2289" w:type="dxa"/>
          </w:tcPr>
          <w:p w:rsidR="001579AD" w:rsidRPr="00D255C5" w:rsidRDefault="001579AD" w:rsidP="00087C8F">
            <w:pPr>
              <w:spacing w:after="120"/>
              <w:jc w:val="both"/>
              <w:rPr>
                <w:rFonts w:ascii="Cambria" w:hAnsi="Cambria" w:cs="Tahoma"/>
                <w:b/>
              </w:rPr>
            </w:pPr>
            <w:r w:rsidRPr="00D255C5">
              <w:rPr>
                <w:rFonts w:ascii="Cambria" w:hAnsi="Cambria" w:cs="Tahoma"/>
                <w:b/>
              </w:rPr>
              <w:t>Impresa</w:t>
            </w:r>
          </w:p>
        </w:tc>
        <w:tc>
          <w:tcPr>
            <w:tcW w:w="2277"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principale</w:t>
            </w:r>
          </w:p>
        </w:tc>
        <w:tc>
          <w:tcPr>
            <w:tcW w:w="2284"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secondaria 2</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Mandataria</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Mandante</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Altre mandanti</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bl>
    <w:p w:rsidR="001579AD" w:rsidRPr="00D255C5" w:rsidRDefault="001579AD" w:rsidP="00087C8F">
      <w:pPr>
        <w:spacing w:after="120"/>
        <w:ind w:left="720"/>
        <w:jc w:val="both"/>
        <w:rPr>
          <w:rFonts w:ascii="Cambria" w:hAnsi="Cambria" w:cs="Tahoma"/>
        </w:rPr>
      </w:pPr>
    </w:p>
    <w:p w:rsidR="001579AD" w:rsidRPr="00D255C5" w:rsidRDefault="001579AD" w:rsidP="00087C8F">
      <w:pPr>
        <w:pStyle w:val="Testo10modulistica"/>
        <w:spacing w:line="236" w:lineRule="exact"/>
        <w:ind w:left="2268" w:firstLine="0"/>
        <w:rPr>
          <w:rFonts w:ascii="Cambria" w:hAnsi="Cambria" w:cs="Tahoma"/>
          <w:i/>
        </w:rPr>
      </w:pPr>
    </w:p>
    <w:p w:rsidR="001579AD" w:rsidRPr="00D255C5" w:rsidRDefault="001579AD"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Lgs. 50/2016, di essere in possesso del/i seguente/i requisito/i:</w:t>
      </w:r>
    </w:p>
    <w:p w:rsidR="001579AD" w:rsidRPr="00D255C5" w:rsidRDefault="001579AD" w:rsidP="00087C8F">
      <w:pPr>
        <w:spacing w:after="120"/>
        <w:ind w:left="1440"/>
        <w:jc w:val="both"/>
        <w:rPr>
          <w:rFonts w:ascii="Cambria" w:hAnsi="Cambria" w:cs="Tahoma"/>
        </w:rPr>
      </w:pP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ecogestione e audit (EMAS) ai sensi del regolamento (CE) n.1221/2009 del Parlamento europeo e del Consiglio (RIDUZIONE 30%, cumulabile con la precedente e la seguente) </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(Ecolabel UE) ai sensi del Regolamento CE n.66/2010 del Parlamento europeo e del Consiglio, in relazione ai beni o servizi che costituiscano almeno il 50 per cento del valore dei beni e servizi oggetto del contratto d’appalto (RIDUZIONE 20%, cumulabile con le precedenti)</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(carbon footprint ) di prodotto ai sensi della norma UNI ISO/TS 14067(RIDUZIONE 15%);</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D.Lgs. n.231/2001 o della certificazione social accountability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1579AD" w:rsidRPr="00D255C5" w:rsidRDefault="001579AD"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1579AD" w:rsidRPr="00D255C5" w:rsidRDefault="001579AD" w:rsidP="00087C8F">
      <w:pPr>
        <w:spacing w:after="120"/>
        <w:ind w:left="1416"/>
        <w:jc w:val="both"/>
        <w:rPr>
          <w:rFonts w:ascii="Cambria" w:hAnsi="Cambria" w:cs="Tahoma"/>
        </w:rPr>
      </w:pP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1579AD" w:rsidRPr="00D255C5" w:rsidRDefault="001579AD" w:rsidP="00087C8F">
      <w:pPr>
        <w:numPr>
          <w:ilvl w:val="2"/>
          <w:numId w:val="22"/>
        </w:numPr>
        <w:jc w:val="both"/>
        <w:rPr>
          <w:rFonts w:ascii="Cambria" w:hAnsi="Cambria" w:cs="Tahoma"/>
        </w:rPr>
      </w:pPr>
      <w:r w:rsidRPr="00D255C5">
        <w:rPr>
          <w:rFonts w:ascii="Cambria" w:hAnsi="Cambria" w:cs="Tahoma"/>
        </w:rPr>
        <w:t>________________________________;</w:t>
      </w:r>
    </w:p>
    <w:p w:rsidR="001579AD" w:rsidRPr="00D255C5" w:rsidRDefault="001579AD"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1579AD" w:rsidRPr="00D255C5" w:rsidRDefault="001579AD"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1579AD" w:rsidRPr="00D255C5" w:rsidRDefault="001579AD"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1579AD" w:rsidRPr="00D255C5" w:rsidRDefault="001579AD" w:rsidP="00087C8F">
      <w:pPr>
        <w:pStyle w:val="parar1"/>
        <w:numPr>
          <w:ilvl w:val="1"/>
          <w:numId w:val="22"/>
        </w:numPr>
        <w:rPr>
          <w:rFonts w:ascii="Cambria" w:hAnsi="Cambria" w:cs="Arial"/>
          <w:sz w:val="20"/>
          <w:szCs w:val="20"/>
        </w:rPr>
      </w:pPr>
      <w:r w:rsidRPr="00D255C5">
        <w:rPr>
          <w:rFonts w:ascii="Cambria" w:hAnsi="Cambria" w:cs="Arial"/>
          <w:sz w:val="20"/>
          <w:szCs w:val="20"/>
        </w:rPr>
        <w:t>di riservarsi di richiedere il subappalto (ai sensi dell’art. 105 del D.lgs 50/2016) per le seguenti prestazioni nelle seguenti quote ad imprese idonee e qualificate ai sensi di legge:</w:t>
      </w:r>
    </w:p>
    <w:p w:rsidR="001579AD" w:rsidRPr="00D255C5" w:rsidRDefault="001579AD"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1579AD" w:rsidRPr="00D255C5" w:rsidRDefault="001579AD"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1579AD" w:rsidRPr="00D255C5" w:rsidRDefault="001579AD" w:rsidP="00087C8F">
      <w:pPr>
        <w:ind w:left="720" w:firstLine="696"/>
        <w:jc w:val="both"/>
        <w:rPr>
          <w:rFonts w:ascii="Cambria" w:hAnsi="Cambria" w:cs="Tahoma"/>
        </w:rPr>
      </w:pPr>
      <w:r w:rsidRPr="00D255C5">
        <w:rPr>
          <w:rFonts w:ascii="Cambria" w:hAnsi="Cambria" w:cs="Tahoma"/>
        </w:rPr>
        <w:t>__________________________________________________________;</w:t>
      </w:r>
    </w:p>
    <w:p w:rsidR="001579AD" w:rsidRPr="00D255C5" w:rsidRDefault="001579AD" w:rsidP="00087C8F">
      <w:pPr>
        <w:pStyle w:val="Paragrafoelenco"/>
        <w:rPr>
          <w:rFonts w:ascii="Cambria" w:hAnsi="Cambria" w:cs="Tahoma"/>
        </w:rPr>
      </w:pPr>
    </w:p>
    <w:p w:rsidR="001579AD" w:rsidRPr="00D255C5" w:rsidRDefault="001579AD"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’art. 105 comma 6 D.lgs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1579AD" w:rsidRPr="00D255C5" w:rsidRDefault="001579AD"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1579AD" w:rsidRPr="00D255C5" w:rsidRDefault="001579AD"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1579AD" w:rsidRPr="00D255C5" w:rsidRDefault="001579AD" w:rsidP="00087C8F">
      <w:pPr>
        <w:ind w:left="1416"/>
        <w:jc w:val="both"/>
        <w:rPr>
          <w:rFonts w:ascii="Cambria" w:hAnsi="Cambria" w:cs="Tahoma"/>
        </w:rPr>
      </w:pPr>
      <w:r w:rsidRPr="00D255C5">
        <w:rPr>
          <w:rFonts w:ascii="Cambria" w:hAnsi="Cambria" w:cs="Tahoma"/>
        </w:rPr>
        <w:t>3.__________________________________________________________;</w:t>
      </w:r>
    </w:p>
    <w:p w:rsidR="001579AD" w:rsidRPr="00D255C5" w:rsidRDefault="001579AD" w:rsidP="00087C8F">
      <w:pPr>
        <w:ind w:left="1416"/>
        <w:jc w:val="both"/>
        <w:rPr>
          <w:rFonts w:ascii="Cambria" w:hAnsi="Cambria" w:cs="Tahoma"/>
        </w:rPr>
      </w:pPr>
    </w:p>
    <w:p w:rsidR="001579AD" w:rsidRPr="00D255C5" w:rsidRDefault="001579AD" w:rsidP="00087C8F">
      <w:pPr>
        <w:numPr>
          <w:ilvl w:val="1"/>
          <w:numId w:val="22"/>
        </w:numPr>
        <w:jc w:val="both"/>
        <w:rPr>
          <w:rFonts w:ascii="Cambria" w:hAnsi="Cambria" w:cs="Tahoma"/>
        </w:rPr>
      </w:pPr>
      <w:r w:rsidRPr="00D255C5">
        <w:rPr>
          <w:rFonts w:ascii="Cambria" w:hAnsi="Cambria" w:cs="Tahoma"/>
        </w:rPr>
        <w:t>che</w:t>
      </w:r>
    </w:p>
    <w:p w:rsidR="001579AD" w:rsidRPr="00D255C5" w:rsidRDefault="001579AD"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1579AD" w:rsidRPr="00D255C5" w:rsidRDefault="001579AD" w:rsidP="00087C8F">
      <w:pPr>
        <w:pStyle w:val="Paragrafoelenco"/>
        <w:ind w:left="2340"/>
        <w:contextualSpacing/>
        <w:jc w:val="both"/>
        <w:rPr>
          <w:rFonts w:ascii="Cambria" w:hAnsi="Cambria" w:cs="Tahoma"/>
          <w:sz w:val="22"/>
          <w:szCs w:val="22"/>
        </w:rPr>
      </w:pPr>
    </w:p>
    <w:p w:rsidR="001579AD" w:rsidRPr="00D255C5" w:rsidRDefault="001579AD" w:rsidP="00087C8F">
      <w:pPr>
        <w:numPr>
          <w:ilvl w:val="1"/>
          <w:numId w:val="22"/>
        </w:numPr>
        <w:jc w:val="both"/>
        <w:rPr>
          <w:rFonts w:ascii="Cambria" w:hAnsi="Cambria" w:cs="Tahoma"/>
          <w:sz w:val="22"/>
          <w:szCs w:val="22"/>
        </w:rPr>
      </w:pPr>
      <w:r w:rsidRPr="00D255C5">
        <w:rPr>
          <w:rFonts w:ascii="Cambria" w:hAnsi="Cambria" w:cs="Tahoma"/>
          <w:sz w:val="22"/>
          <w:szCs w:val="22"/>
        </w:rPr>
        <w:t>in considerazione dell’art 80 comma 1 d.lgs 50/2016, la dichiarazione di cui al punto m) è riferita anche a tutti i soggetti di cui all’art. 80 comma 3 del D.lgs 50/2016 e che di seguito si elencano:</w:t>
      </w:r>
    </w:p>
    <w:p w:rsidR="001579AD" w:rsidRPr="00D255C5" w:rsidRDefault="001579AD"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1579AD" w:rsidRPr="00D255C5" w:rsidRDefault="001579AD" w:rsidP="00087C8F">
      <w:pPr>
        <w:autoSpaceDE w:val="0"/>
        <w:autoSpaceDN w:val="0"/>
        <w:adjustRightInd w:val="0"/>
        <w:ind w:left="1416"/>
        <w:rPr>
          <w:rFonts w:ascii="Cambria" w:hAnsi="Cambria" w:cs="Arial"/>
          <w:i/>
          <w:iCs/>
        </w:rPr>
      </w:pPr>
    </w:p>
    <w:p w:rsidR="001579AD" w:rsidRPr="00D255C5" w:rsidRDefault="001579AD"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1579AD" w:rsidRPr="00D255C5" w:rsidTr="00087C8F">
        <w:trPr>
          <w:trHeight w:val="462"/>
        </w:trPr>
        <w:tc>
          <w:tcPr>
            <w:tcW w:w="1302"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Luogo e data di</w:t>
            </w:r>
          </w:p>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272" w:type="dxa"/>
            <w:tcBorders>
              <w:bottom w:val="single" w:sz="4" w:space="0" w:color="auto"/>
            </w:tcBorders>
          </w:tcPr>
          <w:p w:rsidR="001579AD" w:rsidRPr="00D255C5" w:rsidRDefault="001579AD"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r>
    </w:tbl>
    <w:p w:rsidR="001579AD" w:rsidRPr="00D255C5" w:rsidRDefault="001579AD" w:rsidP="00087C8F">
      <w:pPr>
        <w:spacing w:after="240"/>
        <w:jc w:val="both"/>
        <w:rPr>
          <w:rFonts w:ascii="Cambria" w:hAnsi="Cambria" w:cs="Tahoma"/>
          <w:highlight w:val="yellow"/>
        </w:rPr>
      </w:pPr>
    </w:p>
    <w:p w:rsidR="001579AD" w:rsidRPr="00D255C5" w:rsidRDefault="001579AD"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1579AD" w:rsidRPr="00D255C5" w:rsidRDefault="001579AD"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1579AD" w:rsidRPr="00D255C5" w:rsidRDefault="001579AD" w:rsidP="00087C8F">
      <w:pPr>
        <w:pStyle w:val="Paragrafoelenco"/>
        <w:contextualSpacing/>
        <w:jc w:val="both"/>
        <w:rPr>
          <w:rFonts w:ascii="Cambria" w:hAnsi="Cambria" w:cs="Tahoma"/>
          <w:sz w:val="22"/>
          <w:szCs w:val="22"/>
        </w:rPr>
      </w:pPr>
    </w:p>
    <w:p w:rsidR="001579AD" w:rsidRPr="00D255C5" w:rsidRDefault="001579AD"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 xml:space="preserve">condanna, con sentenza passata in giudicato, o emesso decreto penale di condanna divenuto irrevocabile, oppure sentenza di applicazione della pena su richiesta ai sensi dell’art. </w:t>
      </w:r>
      <w:smartTag w:uri="urn:schemas-microsoft-com:office:smarttags" w:element="metricconverter">
        <w:smartTagPr>
          <w:attr w:name="ProductID" w:val="444 C"/>
        </w:smartTagPr>
        <w:r w:rsidRPr="00D255C5">
          <w:rPr>
            <w:rFonts w:ascii="Cambria" w:hAnsi="Cambria" w:cs="Tahoma"/>
            <w:sz w:val="22"/>
            <w:szCs w:val="22"/>
          </w:rPr>
          <w:t>444 C</w:t>
        </w:r>
      </w:smartTag>
      <w:r w:rsidRPr="00D255C5">
        <w:rPr>
          <w:rFonts w:ascii="Cambria" w:hAnsi="Cambria" w:cs="Tahoma"/>
          <w:sz w:val="22"/>
          <w:szCs w:val="22"/>
        </w:rPr>
        <w:t>.P.P., e precisamente:</w:t>
      </w:r>
    </w:p>
    <w:p w:rsidR="001579AD" w:rsidRPr="00D255C5" w:rsidRDefault="001579AD"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1579AD" w:rsidRPr="00D255C5" w:rsidRDefault="001579AD"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1579AD" w:rsidRPr="00D255C5" w:rsidRDefault="001579AD"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1579AD" w:rsidRPr="00D255C5" w:rsidRDefault="001579AD" w:rsidP="00087C8F">
      <w:pPr>
        <w:autoSpaceDE w:val="0"/>
        <w:autoSpaceDN w:val="0"/>
        <w:adjustRightInd w:val="0"/>
        <w:ind w:left="360" w:hanging="360"/>
        <w:jc w:val="both"/>
        <w:rPr>
          <w:rFonts w:ascii="Cambria" w:hAnsi="Cambria"/>
          <w:sz w:val="24"/>
          <w:szCs w:val="24"/>
        </w:rPr>
      </w:pPr>
    </w:p>
    <w:p w:rsidR="001579AD" w:rsidRPr="00D255C5" w:rsidRDefault="001579AD"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Lgs. 50/2016, delle cause di decadenza, di sospensione o di divieto previste dall’articolo 67 del D.Lgs. 6 settembre 2011, n. 159 o di un tentativo di infiltrazione mafiosa di cui all’articolo 84, comma 4, del medesimo decreto per i soggetti sopraindicati; </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aver commesso, ai sensi dell’art. 80, comma 4, D.Lgs. 50/2016, violazioni gravi, definitivamente accertate, rispetto agli obblighi relativi al pagamento delle imposte e tasse o i contributi previdenziali, secondo la legislazione italiana o quella dello Stato in cui sono stabiliti;</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incorrere in nessuna delle cause di esclusione dalle procedure di affidamento di appalti pubblici di cui all’art. 80, comma 5, D.Lgs. 50/2016, e in particolare:</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aver commesso gravi infrazioni debitamente accertate alle norme in materia di salute e sicurezza sul lavoro nonché agli obblighi di cui all’articolo 30, comma 3 del D.Lgs. 50/2016;</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trovarsi in stato di fallimento, di liquidazione coatta, di concordato preventivo, salvo il caso di concordato con continuità aziendale, né di trovarsi in un procedimento per la dichiarazione di una di tali situazioni, fermo restando quanto previsto dall’articolo 110 del D.Lgs. 50/2016;</w:t>
      </w:r>
    </w:p>
    <w:p w:rsidR="001579AD" w:rsidRPr="00D255C5" w:rsidRDefault="001579AD"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1579AD" w:rsidRPr="00D255C5" w:rsidRDefault="001579AD" w:rsidP="00087C8F">
      <w:pPr>
        <w:numPr>
          <w:ilvl w:val="2"/>
          <w:numId w:val="22"/>
        </w:numPr>
        <w:jc w:val="both"/>
        <w:rPr>
          <w:rFonts w:ascii="Cambria" w:hAnsi="Cambria" w:cs="Tahoma"/>
        </w:rPr>
      </w:pPr>
      <w:r w:rsidRPr="00D255C5">
        <w:rPr>
          <w:rFonts w:ascii="Cambria" w:hAnsi="Cambria" w:cs="Tahoma"/>
        </w:rPr>
        <w:lastRenderedPageBreak/>
        <w:t>che la partecipazione alla presente procedura non comporta situazioni di conflitto di interesse ai sensi dell’articolo 42, comma 2, D.Lgs. 50/2016, non diversamente risolvibile;</w:t>
      </w:r>
    </w:p>
    <w:p w:rsidR="001579AD" w:rsidRPr="00D255C5" w:rsidRDefault="001579AD" w:rsidP="00087C8F">
      <w:pPr>
        <w:numPr>
          <w:ilvl w:val="2"/>
          <w:numId w:val="22"/>
        </w:numPr>
        <w:jc w:val="both"/>
        <w:rPr>
          <w:rFonts w:ascii="Cambria" w:hAnsi="Cambria" w:cs="Tahoma"/>
        </w:rPr>
      </w:pPr>
      <w:r w:rsidRPr="00D255C5">
        <w:rPr>
          <w:rFonts w:ascii="Cambria" w:hAnsi="Cambria" w:cs="Tahoma"/>
        </w:rPr>
        <w:t>che non sussiste una distorsione della concorrenza ai sensi dell’art. 80, comma 5, lettera e), del D.Lgs. 50/2016;</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1579AD" w:rsidRPr="00D255C5" w:rsidRDefault="001579AD" w:rsidP="00087C8F">
      <w:pPr>
        <w:spacing w:after="240" w:line="236" w:lineRule="exact"/>
        <w:ind w:left="1440"/>
        <w:jc w:val="both"/>
        <w:rPr>
          <w:rFonts w:ascii="Cambria" w:hAnsi="Cambria" w:cs="Tahoma"/>
          <w:i/>
          <w:iCs/>
          <w:sz w:val="24"/>
          <w:szCs w:val="24"/>
          <w:u w:val="single"/>
        </w:rPr>
      </w:pPr>
    </w:p>
    <w:p w:rsidR="001579AD" w:rsidRPr="00D255C5" w:rsidRDefault="001579AD"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1579AD" w:rsidRPr="00D255C5" w:rsidRDefault="001579AD" w:rsidP="00087C8F">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r w:rsidRPr="00D255C5">
        <w:rPr>
          <w:rFonts w:ascii="Cambria" w:hAnsi="Cambria" w:cs="Arial"/>
          <w:i/>
          <w:iCs/>
        </w:rPr>
        <w:t>black list</w:t>
      </w:r>
      <w:r w:rsidRPr="00D255C5">
        <w:rPr>
          <w:rFonts w:ascii="Cambria" w:hAnsi="Cambria" w:cs="Arial"/>
        </w:rPr>
        <w:t xml:space="preserve">”, di cui al decreto del Ministro delle finanze del 4 maggio 1999 e al decreto del Ministro dell’economia e delle finanze del 21 novembre 2001 </w:t>
      </w:r>
    </w:p>
    <w:p w:rsidR="001579AD" w:rsidRPr="00D255C5" w:rsidRDefault="001579AD" w:rsidP="00087C8F">
      <w:pPr>
        <w:autoSpaceDE w:val="0"/>
        <w:autoSpaceDN w:val="0"/>
        <w:adjustRightInd w:val="0"/>
        <w:ind w:firstLine="708"/>
        <w:jc w:val="both"/>
        <w:rPr>
          <w:rFonts w:ascii="Cambria" w:hAnsi="Cambria" w:cs="Arial"/>
        </w:rPr>
      </w:pPr>
    </w:p>
    <w:p w:rsidR="001579AD" w:rsidRPr="00D255C5" w:rsidRDefault="001579AD" w:rsidP="00087C8F">
      <w:pPr>
        <w:autoSpaceDE w:val="0"/>
        <w:autoSpaceDN w:val="0"/>
        <w:adjustRightInd w:val="0"/>
        <w:ind w:firstLine="708"/>
        <w:jc w:val="center"/>
        <w:rPr>
          <w:rFonts w:ascii="Cambria" w:hAnsi="Cambria" w:cs="Arial"/>
        </w:rPr>
      </w:pPr>
      <w:r w:rsidRPr="00D255C5">
        <w:rPr>
          <w:rFonts w:ascii="Cambria" w:hAnsi="Cambria" w:cs="Arial"/>
        </w:rPr>
        <w:t>ovvero</w:t>
      </w:r>
    </w:p>
    <w:p w:rsidR="001579AD" w:rsidRPr="00D255C5" w:rsidRDefault="001579AD" w:rsidP="00087C8F">
      <w:pPr>
        <w:autoSpaceDE w:val="0"/>
        <w:autoSpaceDN w:val="0"/>
        <w:adjustRightInd w:val="0"/>
        <w:ind w:firstLine="708"/>
        <w:jc w:val="both"/>
        <w:rPr>
          <w:rFonts w:ascii="Cambria" w:hAnsi="Cambria" w:cs="Arial"/>
        </w:rPr>
      </w:pPr>
    </w:p>
    <w:p w:rsidR="001579AD" w:rsidRPr="00D255C5" w:rsidRDefault="001579AD" w:rsidP="00087C8F">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r w:rsidRPr="00D255C5">
        <w:rPr>
          <w:rFonts w:ascii="Cambria" w:hAnsi="Cambria" w:cs="Arial"/>
          <w:i/>
          <w:iCs/>
        </w:rPr>
        <w:t>black list</w:t>
      </w:r>
      <w:r w:rsidRPr="00D255C5">
        <w:rPr>
          <w:rFonts w:ascii="Cambria" w:hAnsi="Cambria" w:cs="Arial"/>
        </w:rPr>
        <w:t>”, di cui al decreto del Ministro delle finanze del 4 maggio 1999 e al decreto del Ministro dell’economia e delle finanze del 21 novembre 2001 ed è in possesso dell’autorizzazione rilasciata ai sensi del d.m. 14 dicembre 2010  del Ministero dell’economia e delle finanze (art. 37 del d.l. 31 maggio 2010, n. 78).</w:t>
      </w:r>
    </w:p>
    <w:p w:rsidR="001579AD" w:rsidRPr="00D255C5" w:rsidRDefault="001579AD"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1579AD" w:rsidRPr="00D255C5" w:rsidRDefault="001579AD"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1579AD" w:rsidRPr="00D255C5" w:rsidRDefault="001579AD" w:rsidP="00087C8F">
      <w:pPr>
        <w:spacing w:before="120" w:after="120"/>
        <w:ind w:left="2340"/>
        <w:jc w:val="center"/>
        <w:rPr>
          <w:rFonts w:ascii="Cambria" w:hAnsi="Cambria" w:cs="Tahoma"/>
        </w:rPr>
      </w:pPr>
      <w:r w:rsidRPr="00D255C5">
        <w:rPr>
          <w:rFonts w:ascii="Cambria" w:hAnsi="Cambria" w:cs="Tahoma"/>
        </w:rPr>
        <w:t>oppure:</w:t>
      </w:r>
    </w:p>
    <w:p w:rsidR="001579AD" w:rsidRPr="00D255C5" w:rsidRDefault="001579AD"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ovvero</w:t>
      </w:r>
    </w:p>
    <w:p w:rsidR="001579AD" w:rsidRPr="00D255C5" w:rsidRDefault="001579AD"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ovvero</w:t>
      </w:r>
    </w:p>
    <w:p w:rsidR="001579AD" w:rsidRPr="00D255C5" w:rsidRDefault="001579AD"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1579AD" w:rsidRPr="00D255C5" w:rsidRDefault="001579AD"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D.lgs 50/2016) </w:t>
      </w:r>
      <w:r w:rsidRPr="00D255C5">
        <w:rPr>
          <w:rFonts w:ascii="Cambria" w:hAnsi="Cambria" w:cs="Tahoma"/>
          <w:b/>
          <w:i/>
          <w:u w:val="single"/>
        </w:rPr>
        <w:t>(ove previsto da bando</w:t>
      </w:r>
      <w:r w:rsidRPr="00D255C5">
        <w:rPr>
          <w:rFonts w:ascii="Cambria" w:hAnsi="Cambria" w:cs="Tahoma"/>
          <w:b/>
          <w:i/>
        </w:rPr>
        <w:t>):</w:t>
      </w:r>
    </w:p>
    <w:p w:rsidR="001579AD" w:rsidRPr="00D255C5" w:rsidRDefault="001579AD"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1579AD" w:rsidRPr="00D255C5" w:rsidRDefault="001579AD" w:rsidP="00087C8F">
      <w:pPr>
        <w:ind w:left="1440"/>
        <w:rPr>
          <w:rFonts w:ascii="Cambria" w:hAnsi="Cambria" w:cs="Tahoma"/>
        </w:rPr>
      </w:pPr>
      <w:r w:rsidRPr="00D255C5">
        <w:rPr>
          <w:rFonts w:ascii="Cambria" w:hAnsi="Cambria" w:cs="Tahoma"/>
        </w:rPr>
        <w:t>Anno 2013 euro _______________</w:t>
      </w:r>
    </w:p>
    <w:p w:rsidR="001579AD" w:rsidRPr="00D255C5" w:rsidRDefault="001579AD" w:rsidP="00087C8F">
      <w:pPr>
        <w:ind w:left="1440"/>
        <w:rPr>
          <w:rFonts w:ascii="Cambria" w:hAnsi="Cambria" w:cs="Tahoma"/>
        </w:rPr>
      </w:pPr>
      <w:r w:rsidRPr="00D255C5">
        <w:rPr>
          <w:rFonts w:ascii="Cambria" w:hAnsi="Cambria" w:cs="Tahoma"/>
        </w:rPr>
        <w:t>Anno 2014 euro _______________</w:t>
      </w:r>
    </w:p>
    <w:p w:rsidR="001579AD" w:rsidRPr="00D255C5" w:rsidRDefault="001579AD" w:rsidP="00087C8F">
      <w:pPr>
        <w:ind w:left="1440"/>
        <w:rPr>
          <w:rFonts w:ascii="Cambria" w:hAnsi="Cambria" w:cs="Tahoma"/>
        </w:rPr>
      </w:pPr>
      <w:r w:rsidRPr="00D255C5">
        <w:rPr>
          <w:rFonts w:ascii="Cambria" w:hAnsi="Cambria" w:cs="Tahoma"/>
        </w:rPr>
        <w:t>Anno 2015 euro _______________</w:t>
      </w:r>
    </w:p>
    <w:p w:rsidR="001579AD" w:rsidRPr="00D255C5" w:rsidRDefault="001579AD" w:rsidP="00087C8F">
      <w:pPr>
        <w:ind w:left="1440"/>
        <w:rPr>
          <w:rFonts w:ascii="Cambria" w:hAnsi="Cambria" w:cs="Tahoma"/>
        </w:rPr>
      </w:pP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lett.c) D.lgs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1579AD" w:rsidRPr="00D255C5" w:rsidRDefault="001579AD"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1579AD" w:rsidRPr="00D255C5" w:rsidRDefault="001579AD"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1579AD" w:rsidRPr="00D255C5" w:rsidRDefault="001579AD"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1579AD" w:rsidRPr="00D255C5" w:rsidTr="00087C8F">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OGGETTO SERVIZIO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ANNO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 xml:space="preserve">IMPORTO </w:t>
            </w:r>
          </w:p>
          <w:p w:rsidR="001579AD" w:rsidRPr="00D255C5" w:rsidRDefault="001579AD" w:rsidP="00087C8F">
            <w:pPr>
              <w:jc w:val="center"/>
              <w:rPr>
                <w:rFonts w:ascii="Cambria" w:hAnsi="Cambria" w:cs="Tahoma"/>
              </w:rPr>
            </w:pPr>
            <w:r w:rsidRPr="00D255C5">
              <w:rPr>
                <w:rFonts w:ascii="Cambria" w:hAnsi="Cambria" w:cs="Tahoma"/>
              </w:rPr>
              <w:t>FATTURATO IVA ESCLUSA</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ENTE</w:t>
            </w:r>
          </w:p>
          <w:p w:rsidR="001579AD" w:rsidRPr="00D255C5" w:rsidRDefault="001579AD" w:rsidP="00087C8F">
            <w:pPr>
              <w:jc w:val="center"/>
              <w:rPr>
                <w:rFonts w:ascii="Cambria" w:hAnsi="Cambria" w:cs="Tahoma"/>
              </w:rPr>
            </w:pPr>
            <w:r w:rsidRPr="00D255C5">
              <w:rPr>
                <w:rFonts w:ascii="Cambria" w:hAnsi="Cambria" w:cs="Tahoma"/>
              </w:rPr>
              <w:t>(PUBBLICO O PRIVATO)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INDIRIZZO</w:t>
            </w:r>
          </w:p>
          <w:p w:rsidR="001579AD" w:rsidRPr="00D255C5" w:rsidRDefault="001579AD" w:rsidP="00087C8F">
            <w:pPr>
              <w:jc w:val="center"/>
              <w:rPr>
                <w:rFonts w:ascii="Cambria" w:hAnsi="Cambria" w:cs="Tahoma"/>
              </w:rPr>
            </w:pPr>
            <w:r w:rsidRPr="00D255C5">
              <w:rPr>
                <w:rFonts w:ascii="Cambria" w:hAnsi="Cambria" w:cs="Tahoma"/>
              </w:rPr>
              <w:t>ENTE</w:t>
            </w: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gridSpan w:val="2"/>
            <w:vAlign w:val="center"/>
          </w:tcPr>
          <w:p w:rsidR="001579AD" w:rsidRPr="00D255C5" w:rsidRDefault="001579AD" w:rsidP="00087C8F">
            <w:pPr>
              <w:jc w:val="center"/>
              <w:rPr>
                <w:rFonts w:ascii="Cambria" w:hAnsi="Cambria" w:cs="Tahoma"/>
              </w:rPr>
            </w:pPr>
            <w:r w:rsidRPr="00D255C5">
              <w:rPr>
                <w:rFonts w:ascii="Cambria" w:hAnsi="Cambria" w:cs="Tahoma"/>
              </w:rPr>
              <w:t>Totale fatturato</w:t>
            </w:r>
          </w:p>
        </w:tc>
        <w:tc>
          <w:tcPr>
            <w:tcW w:w="0" w:type="auto"/>
            <w:vAlign w:val="center"/>
          </w:tcPr>
          <w:p w:rsidR="001579AD" w:rsidRPr="00D255C5" w:rsidRDefault="001579AD" w:rsidP="00087C8F">
            <w:pPr>
              <w:jc w:val="center"/>
              <w:rPr>
                <w:rFonts w:ascii="Cambria" w:hAnsi="Cambria" w:cs="Tahoma"/>
              </w:rPr>
            </w:pPr>
          </w:p>
        </w:tc>
        <w:tc>
          <w:tcPr>
            <w:tcW w:w="0" w:type="auto"/>
            <w:tcBorders>
              <w:bottom w:val="nil"/>
              <w:right w:val="nil"/>
            </w:tcBorders>
            <w:vAlign w:val="center"/>
          </w:tcPr>
          <w:p w:rsidR="001579AD" w:rsidRPr="00D255C5" w:rsidRDefault="001579AD" w:rsidP="00087C8F">
            <w:pPr>
              <w:jc w:val="center"/>
              <w:rPr>
                <w:rFonts w:ascii="Cambria" w:hAnsi="Cambria" w:cs="Tahoma"/>
              </w:rPr>
            </w:pPr>
          </w:p>
        </w:tc>
        <w:tc>
          <w:tcPr>
            <w:tcW w:w="0" w:type="auto"/>
            <w:tcBorders>
              <w:left w:val="nil"/>
              <w:bottom w:val="nil"/>
              <w:right w:val="nil"/>
            </w:tcBorders>
            <w:vAlign w:val="center"/>
          </w:tcPr>
          <w:p w:rsidR="001579AD" w:rsidRPr="00D255C5" w:rsidRDefault="001579AD" w:rsidP="00087C8F">
            <w:pPr>
              <w:jc w:val="center"/>
              <w:rPr>
                <w:rFonts w:ascii="Cambria" w:hAnsi="Cambria" w:cs="Tahoma"/>
              </w:rPr>
            </w:pPr>
          </w:p>
        </w:tc>
        <w:tc>
          <w:tcPr>
            <w:tcW w:w="0" w:type="auto"/>
            <w:tcBorders>
              <w:left w:val="nil"/>
              <w:bottom w:val="nil"/>
              <w:right w:val="nil"/>
            </w:tcBorders>
            <w:vAlign w:val="center"/>
          </w:tcPr>
          <w:p w:rsidR="001579AD" w:rsidRPr="00D255C5" w:rsidRDefault="001579AD" w:rsidP="00087C8F">
            <w:pPr>
              <w:jc w:val="center"/>
              <w:rPr>
                <w:rFonts w:ascii="Cambria" w:hAnsi="Cambria" w:cs="Tahoma"/>
              </w:rPr>
            </w:pPr>
          </w:p>
        </w:tc>
      </w:tr>
    </w:tbl>
    <w:p w:rsidR="001579AD" w:rsidRPr="00D255C5" w:rsidRDefault="001579AD" w:rsidP="00087C8F">
      <w:pPr>
        <w:rPr>
          <w:rFonts w:ascii="Cambria" w:hAnsi="Cambria" w:cs="Tahoma"/>
        </w:rPr>
      </w:pP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r w:rsidRPr="00D255C5">
        <w:rPr>
          <w:rFonts w:ascii="Cambria" w:hAnsi="Cambria" w:cs="Tahoma"/>
          <w:b/>
        </w:rPr>
        <w:t>requisiti di idoneità professionale</w:t>
      </w:r>
      <w:r w:rsidRPr="00D255C5">
        <w:rPr>
          <w:rFonts w:ascii="Cambria" w:hAnsi="Cambria" w:cs="Tahoma"/>
        </w:rPr>
        <w:t xml:space="preserve"> </w:t>
      </w:r>
      <w:r w:rsidRPr="00D255C5">
        <w:rPr>
          <w:rFonts w:ascii="Cambria" w:hAnsi="Cambria" w:cs="Tahoma"/>
          <w:b/>
        </w:rPr>
        <w:t xml:space="preserve">(art 83, c.1, lett.a) D.lgs 50/2016) </w:t>
      </w:r>
      <w:r w:rsidRPr="00D255C5">
        <w:rPr>
          <w:rFonts w:ascii="Cambria" w:hAnsi="Cambria" w:cs="Tahoma"/>
        </w:rPr>
        <w:t>ove previsto da bando:</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D.lgs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articolo 83 D.lgs 50/2016, comma 1, lettere b) e c)</w:t>
        </w:r>
      </w:hyperlink>
      <w:r w:rsidRPr="00D255C5">
        <w:rPr>
          <w:rFonts w:ascii="Cambria" w:hAnsi="Cambria" w:cs="Arial"/>
        </w:rPr>
        <w:t>,</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1579AD" w:rsidRPr="00D255C5" w:rsidRDefault="001579AD" w:rsidP="00087C8F">
      <w:pPr>
        <w:ind w:left="1440"/>
        <w:rPr>
          <w:rFonts w:ascii="Cambria" w:hAnsi="Cambria" w:cs="Arial"/>
        </w:rPr>
      </w:pPr>
    </w:p>
    <w:p w:rsidR="001579AD" w:rsidRPr="00D255C5" w:rsidRDefault="001579AD" w:rsidP="00087C8F">
      <w:pPr>
        <w:ind w:left="1440"/>
        <w:rPr>
          <w:rFonts w:ascii="Cambria" w:hAnsi="Cambria" w:cs="Arial"/>
        </w:rPr>
      </w:pPr>
      <w:r w:rsidRPr="00D255C5">
        <w:rPr>
          <w:rFonts w:ascii="Cambria" w:hAnsi="Cambria" w:cs="Arial"/>
        </w:rPr>
        <w:t>avvalendosi delle capacità dei seguenti soggetti</w:t>
      </w:r>
    </w:p>
    <w:p w:rsidR="001579AD" w:rsidRPr="00D255C5" w:rsidRDefault="001579AD" w:rsidP="00087C8F">
      <w:pPr>
        <w:ind w:left="1440"/>
        <w:jc w:val="both"/>
        <w:rPr>
          <w:rFonts w:ascii="Cambria" w:hAnsi="Cambria" w:cs="Tahoma"/>
        </w:rPr>
      </w:pPr>
      <w:r w:rsidRPr="00D255C5">
        <w:rPr>
          <w:rFonts w:ascii="Cambria" w:hAnsi="Cambria" w:cs="Tahoma"/>
        </w:rPr>
        <w:t>(indicare Denominazione operatore economico,C.F./P.Iva, sede legale:Comune, Prov.CAP, STATO, Indirizzo, nominativo legale rappresentante)</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rPr>
          <w:rFonts w:ascii="Cambria" w:hAnsi="Cambria" w:cs="Arial"/>
        </w:rPr>
      </w:pPr>
    </w:p>
    <w:p w:rsidR="001579AD" w:rsidRPr="00D255C5" w:rsidRDefault="001579AD"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D.lgs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1579AD" w:rsidRPr="00D255C5" w:rsidRDefault="001579AD" w:rsidP="00087C8F">
      <w:pPr>
        <w:ind w:left="1440"/>
        <w:rPr>
          <w:rFonts w:ascii="Cambria" w:hAnsi="Cambria" w:cs="Arial"/>
          <w:i/>
        </w:rPr>
      </w:pP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1579AD" w:rsidRPr="00D255C5" w:rsidRDefault="001579AD"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1579AD" w:rsidRPr="00D255C5" w:rsidRDefault="001579AD"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1579AD" w:rsidRPr="00D255C5" w:rsidRDefault="001579AD"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1579AD" w:rsidRPr="00D255C5" w:rsidTr="00087C8F">
        <w:tc>
          <w:tcPr>
            <w:tcW w:w="9778" w:type="dxa"/>
            <w:vAlign w:val="center"/>
          </w:tcPr>
          <w:p w:rsidR="001579AD" w:rsidRPr="00D255C5" w:rsidRDefault="001579AD"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1579AD" w:rsidRPr="00D255C5" w:rsidRDefault="001579AD" w:rsidP="00087C8F">
            <w:pPr>
              <w:ind w:left="1080"/>
              <w:jc w:val="center"/>
              <w:rPr>
                <w:rFonts w:ascii="Cambria" w:hAnsi="Cambria" w:cs="Tahoma"/>
                <w:sz w:val="24"/>
                <w:szCs w:val="24"/>
              </w:rPr>
            </w:pPr>
            <w:r w:rsidRPr="00D255C5">
              <w:rPr>
                <w:rFonts w:ascii="Cambria" w:hAnsi="Cambria" w:cs="Tahoma"/>
                <w:sz w:val="24"/>
                <w:szCs w:val="24"/>
              </w:rPr>
              <w:t>(art 86 D.lgs 50/2016)</w:t>
            </w:r>
          </w:p>
        </w:tc>
      </w:tr>
    </w:tbl>
    <w:p w:rsidR="001579AD" w:rsidRPr="00D255C5" w:rsidRDefault="001579AD" w:rsidP="00087C8F">
      <w:pPr>
        <w:ind w:left="1080"/>
        <w:jc w:val="both"/>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Data______________</w:t>
      </w:r>
    </w:p>
    <w:p w:rsidR="001579AD" w:rsidRPr="00D255C5" w:rsidRDefault="001579AD" w:rsidP="00087C8F">
      <w:pPr>
        <w:ind w:left="3540" w:firstLine="70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1579AD" w:rsidRPr="00D255C5" w:rsidRDefault="001579AD"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1579AD"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579AD" w:rsidRPr="00D255C5" w:rsidRDefault="001579AD" w:rsidP="00087C8F">
            <w:pPr>
              <w:jc w:val="both"/>
              <w:rPr>
                <w:rFonts w:ascii="Cambria" w:hAnsi="Cambria" w:cs="Tahoma"/>
              </w:rPr>
            </w:pPr>
          </w:p>
          <w:p w:rsidR="001579AD" w:rsidRPr="00D255C5" w:rsidRDefault="001579AD"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1579AD" w:rsidRPr="00D255C5" w:rsidRDefault="001579AD"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1579AD" w:rsidRPr="00D255C5" w:rsidRDefault="001579AD" w:rsidP="00087C8F">
            <w:pPr>
              <w:pStyle w:val="Corpodeltesto22"/>
              <w:jc w:val="left"/>
              <w:rPr>
                <w:rFonts w:ascii="Cambria" w:hAnsi="Cambria" w:cs="Tahoma"/>
                <w:b/>
                <w:bCs/>
              </w:rPr>
            </w:pPr>
          </w:p>
          <w:p w:rsidR="001579AD" w:rsidRPr="00D255C5" w:rsidRDefault="001579AD"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1579AD" w:rsidRPr="00D255C5" w:rsidRDefault="001579AD" w:rsidP="00087C8F">
            <w:pPr>
              <w:jc w:val="both"/>
              <w:rPr>
                <w:rFonts w:ascii="Cambria" w:hAnsi="Cambria" w:cs="Tahoma"/>
              </w:rPr>
            </w:pPr>
          </w:p>
          <w:p w:rsidR="001579AD" w:rsidRPr="00D255C5" w:rsidRDefault="001579AD" w:rsidP="00087C8F">
            <w:pPr>
              <w:ind w:left="360"/>
              <w:jc w:val="center"/>
              <w:rPr>
                <w:rFonts w:ascii="Cambria" w:hAnsi="Cambria" w:cs="Tahoma"/>
                <w:b/>
                <w:bCs/>
              </w:rPr>
            </w:pPr>
            <w:r w:rsidRPr="00D255C5">
              <w:rPr>
                <w:rFonts w:ascii="Cambria" w:hAnsi="Cambria" w:cs="Tahoma"/>
                <w:b/>
                <w:bCs/>
              </w:rPr>
              <w:t>D I C H I A R A  I N O L T R E</w:t>
            </w:r>
          </w:p>
          <w:p w:rsidR="001579AD" w:rsidRPr="00D255C5" w:rsidRDefault="001579AD" w:rsidP="00087C8F">
            <w:pPr>
              <w:ind w:left="360"/>
              <w:jc w:val="center"/>
              <w:rPr>
                <w:rFonts w:ascii="Cambria" w:hAnsi="Cambria" w:cs="Tahoma"/>
                <w:b/>
                <w:bCs/>
              </w:rPr>
            </w:pPr>
          </w:p>
          <w:p w:rsidR="001579AD" w:rsidRPr="00D255C5" w:rsidRDefault="001579AD"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1579AD" w:rsidRPr="00D255C5" w:rsidRDefault="001579AD" w:rsidP="00087C8F">
            <w:pPr>
              <w:rPr>
                <w:rFonts w:ascii="Cambria" w:hAnsi="Cambria" w:cs="Tahoma"/>
              </w:rPr>
            </w:pPr>
          </w:p>
          <w:p w:rsidR="001579AD" w:rsidRPr="00D255C5" w:rsidRDefault="001579AD"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1579AD" w:rsidRPr="00D255C5" w:rsidRDefault="001579AD"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1579AD" w:rsidRPr="00D255C5" w:rsidRDefault="001579AD" w:rsidP="00087C8F">
            <w:pPr>
              <w:ind w:left="360"/>
              <w:rPr>
                <w:rFonts w:ascii="Cambria" w:hAnsi="Cambria" w:cs="Tahoma"/>
              </w:rPr>
            </w:pPr>
          </w:p>
          <w:p w:rsidR="001579AD" w:rsidRPr="00D255C5" w:rsidRDefault="001579AD" w:rsidP="00087C8F">
            <w:pPr>
              <w:ind w:left="360"/>
              <w:rPr>
                <w:rFonts w:ascii="Cambria" w:hAnsi="Cambria" w:cs="Tahoma"/>
              </w:rPr>
            </w:pPr>
            <w:r w:rsidRPr="00D255C5">
              <w:rPr>
                <w:rFonts w:ascii="Cambria" w:hAnsi="Cambria" w:cs="Tahoma"/>
              </w:rPr>
              <w:t>Data______________</w:t>
            </w:r>
          </w:p>
          <w:p w:rsidR="001579AD" w:rsidRPr="00D255C5" w:rsidRDefault="001579AD" w:rsidP="00087C8F">
            <w:pPr>
              <w:ind w:left="4608" w:firstLine="34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                                                                                  Firma_____________________________</w:t>
            </w:r>
          </w:p>
          <w:p w:rsidR="001579AD" w:rsidRPr="00D255C5" w:rsidRDefault="001579AD"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tc>
      </w:tr>
    </w:tbl>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spacing w:after="240" w:line="360" w:lineRule="auto"/>
        <w:ind w:left="1440"/>
        <w:rPr>
          <w:rFonts w:ascii="Cambria" w:hAnsi="Cambria" w:cs="Tahoma"/>
        </w:rPr>
      </w:pPr>
    </w:p>
    <w:p w:rsidR="001579AD" w:rsidRPr="00D255C5" w:rsidRDefault="001579AD" w:rsidP="00087C8F">
      <w:pPr>
        <w:spacing w:after="240" w:line="360" w:lineRule="auto"/>
        <w:ind w:left="1440"/>
        <w:rPr>
          <w:rFonts w:ascii="Cambria" w:hAnsi="Cambria" w:cs="Tahoma"/>
        </w:rPr>
      </w:pPr>
    </w:p>
    <w:p w:rsidR="001579AD" w:rsidRPr="00D255C5" w:rsidRDefault="001579AD"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rPr>
          <w:rFonts w:ascii="Cambria" w:hAnsi="Cambria" w:cs="Tahoma"/>
        </w:rPr>
      </w:pPr>
      <w:r w:rsidRPr="00D255C5">
        <w:rPr>
          <w:rFonts w:ascii="Cambria" w:hAnsi="Cambria" w:cs="Tahoma"/>
        </w:rPr>
        <w:t>Esente da autentica di firma ai sensi dell’art. 3, comma 10, Legge 15.05.1997 n. 127.</w:t>
      </w:r>
    </w:p>
    <w:p w:rsidR="001579AD" w:rsidRPr="00D255C5" w:rsidRDefault="001579AD" w:rsidP="00087C8F">
      <w:pPr>
        <w:rPr>
          <w:rFonts w:ascii="Cambria" w:hAnsi="Cambria" w:cs="Tahoma"/>
        </w:rPr>
      </w:pPr>
      <w:r w:rsidRPr="00D255C5">
        <w:rPr>
          <w:rFonts w:ascii="Cambria" w:hAnsi="Cambria" w:cs="Tahoma"/>
        </w:rPr>
        <w:t>Esente da imposta di bollo ai sensi dell’art. 14 tab.B)  D.P.R. 642/197.</w:t>
      </w:r>
    </w:p>
    <w:p w:rsidR="001579AD" w:rsidRPr="00D255C5" w:rsidRDefault="001579AD" w:rsidP="00087C8F">
      <w:pPr>
        <w:rPr>
          <w:rFonts w:ascii="Cambria" w:hAnsi="Cambria" w:cs="Tahoma"/>
        </w:rPr>
      </w:pPr>
    </w:p>
    <w:p w:rsidR="001579AD" w:rsidRDefault="001579A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1579AD" w:rsidRPr="00D255C5" w:rsidRDefault="001579AD" w:rsidP="00087C8F">
      <w:pPr>
        <w:pStyle w:val="Corpodeltesto2"/>
        <w:spacing w:after="0" w:line="240" w:lineRule="auto"/>
        <w:jc w:val="center"/>
        <w:rPr>
          <w:rFonts w:ascii="Cambria" w:hAnsi="Cambria" w:cs="Tahoma"/>
          <w:b/>
          <w:sz w:val="24"/>
          <w:szCs w:val="24"/>
          <w:u w:val="single"/>
        </w:rPr>
      </w:pPr>
    </w:p>
    <w:p w:rsidR="001579AD" w:rsidRPr="00D255C5" w:rsidRDefault="001579AD" w:rsidP="00087C8F">
      <w:pPr>
        <w:pStyle w:val="Corpodeltesto2"/>
        <w:spacing w:after="0" w:line="240" w:lineRule="auto"/>
        <w:jc w:val="center"/>
        <w:rPr>
          <w:rFonts w:ascii="Cambria" w:hAnsi="Cambria" w:cs="Tahoma"/>
          <w:b/>
          <w:sz w:val="24"/>
          <w:szCs w:val="24"/>
          <w:u w:val="single"/>
        </w:rPr>
      </w:pPr>
    </w:p>
    <w:p w:rsidR="001579AD" w:rsidRPr="00D255C5" w:rsidRDefault="001579AD"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1579AD" w:rsidRPr="00D255C5" w:rsidRDefault="001579AD" w:rsidP="00087C8F">
      <w:pPr>
        <w:jc w:val="center"/>
        <w:rPr>
          <w:rFonts w:ascii="Cambria" w:hAnsi="Cambria" w:cs="Tahoma"/>
        </w:rPr>
      </w:pPr>
      <w:r w:rsidRPr="00D255C5">
        <w:rPr>
          <w:rFonts w:ascii="Cambria" w:hAnsi="Cambria" w:cs="Tahoma"/>
        </w:rPr>
        <w:t>(per la dichiarazione condanne)</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1579AD" w:rsidRPr="00D255C5" w:rsidRDefault="001579AD"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1579AD" w:rsidRPr="00D255C5" w:rsidRDefault="001579AD" w:rsidP="00087C8F">
      <w:pPr>
        <w:pStyle w:val="Corpodeltesto22"/>
        <w:pBdr>
          <w:bottom w:val="none" w:sz="0" w:space="0" w:color="auto"/>
        </w:pBdr>
        <w:jc w:val="righ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1579AD" w:rsidRPr="00D255C5" w:rsidRDefault="001579AD" w:rsidP="00087C8F">
      <w:pPr>
        <w:rPr>
          <w:rFonts w:ascii="Cambria" w:hAnsi="Cambria" w:cs="Tahoma"/>
          <w:highlight w:val="cyan"/>
        </w:rPr>
      </w:pP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1579AD" w:rsidRPr="00D255C5" w:rsidRDefault="001579AD" w:rsidP="00087C8F">
      <w:pPr>
        <w:rPr>
          <w:rFonts w:ascii="Cambria" w:hAnsi="Cambria" w:cs="Tahoma"/>
        </w:rPr>
      </w:pPr>
      <w:r w:rsidRPr="00D255C5">
        <w:rPr>
          <w:rFonts w:ascii="Cambria" w:hAnsi="Cambria" w:cs="Tahoma"/>
        </w:rPr>
        <w:t>…</w:t>
      </w:r>
    </w:p>
    <w:p w:rsidR="001579AD" w:rsidRPr="00D255C5" w:rsidRDefault="001579AD" w:rsidP="00087C8F">
      <w:pPr>
        <w:rPr>
          <w:rFonts w:ascii="Cambria" w:hAnsi="Cambria" w:cs="Tahoma"/>
        </w:rPr>
      </w:pPr>
      <w:r w:rsidRPr="00D255C5">
        <w:rPr>
          <w:rFonts w:ascii="Cambria" w:hAnsi="Cambria" w:cs="Tahoma"/>
        </w:rPr>
        <w:t>…</w:t>
      </w:r>
    </w:p>
    <w:p w:rsidR="001579AD" w:rsidRPr="00D255C5" w:rsidRDefault="001579AD" w:rsidP="00087C8F">
      <w:pPr>
        <w:rPr>
          <w:rFonts w:ascii="Cambria" w:hAnsi="Cambria" w:cs="Tahoma"/>
        </w:rPr>
      </w:pPr>
    </w:p>
    <w:p w:rsidR="001579AD" w:rsidRPr="00D255C5" w:rsidRDefault="001579AD"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1579AD" w:rsidRPr="00D255C5" w:rsidRDefault="001579AD" w:rsidP="00087C8F">
      <w:pPr>
        <w:pStyle w:val="Testo10modulistica"/>
        <w:spacing w:line="236" w:lineRule="exact"/>
        <w:rPr>
          <w:rFonts w:ascii="Cambria" w:hAnsi="Cambria" w:cs="Tahoma"/>
        </w:rPr>
      </w:pPr>
    </w:p>
    <w:p w:rsidR="001579AD" w:rsidRPr="00D255C5" w:rsidRDefault="001579AD" w:rsidP="00087C8F">
      <w:pPr>
        <w:rPr>
          <w:rFonts w:ascii="Cambria" w:hAnsi="Cambria" w:cs="Tahoma"/>
        </w:rPr>
      </w:pPr>
    </w:p>
    <w:p w:rsidR="001579AD" w:rsidRPr="00D255C5" w:rsidRDefault="001579AD" w:rsidP="00087C8F">
      <w:pPr>
        <w:ind w:left="360"/>
        <w:rPr>
          <w:rFonts w:ascii="Cambria" w:hAnsi="Cambria" w:cs="Tahoma"/>
        </w:rPr>
      </w:pPr>
      <w:r w:rsidRPr="00D255C5">
        <w:rPr>
          <w:rFonts w:ascii="Cambria" w:hAnsi="Cambria" w:cs="Tahoma"/>
        </w:rPr>
        <w:t>Data______________</w:t>
      </w:r>
    </w:p>
    <w:p w:rsidR="001579AD" w:rsidRPr="00D255C5" w:rsidRDefault="001579AD" w:rsidP="00087C8F">
      <w:pPr>
        <w:ind w:left="4608" w:firstLine="34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1579AD" w:rsidRPr="00D255C5" w:rsidRDefault="001579AD"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1579AD" w:rsidRPr="00D255C5" w:rsidRDefault="001579AD" w:rsidP="00087C8F">
      <w:pPr>
        <w:pStyle w:val="Corpodeltesto22"/>
        <w:pBdr>
          <w:bottom w:val="none" w:sz="0" w:space="0" w:color="auto"/>
        </w:pBdr>
        <w:rPr>
          <w:rFonts w:ascii="Cambria" w:hAnsi="Cambria" w:cs="Tahoma"/>
        </w:rPr>
      </w:pPr>
    </w:p>
    <w:p w:rsidR="001579AD" w:rsidRPr="00D255C5" w:rsidRDefault="001579AD"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rPr>
          <w:rFonts w:ascii="Cambria" w:hAnsi="Cambria" w:cs="Tahoma"/>
        </w:rPr>
      </w:pPr>
      <w:r w:rsidRPr="00D255C5">
        <w:rPr>
          <w:rFonts w:ascii="Cambria" w:hAnsi="Cambria" w:cs="Tahoma"/>
        </w:rPr>
        <w:t>Esente da autentica di firma ai sensi dell’art. 3, comma 10, Legge 15.05.1997 n. 127.</w:t>
      </w:r>
    </w:p>
    <w:p w:rsidR="001579AD" w:rsidRPr="00D255C5" w:rsidRDefault="001579AD" w:rsidP="00087C8F">
      <w:pPr>
        <w:rPr>
          <w:rFonts w:ascii="Cambria" w:hAnsi="Cambria" w:cs="Tahoma"/>
        </w:rPr>
      </w:pPr>
      <w:r w:rsidRPr="00D255C5">
        <w:rPr>
          <w:rFonts w:ascii="Cambria" w:hAnsi="Cambria" w:cs="Tahoma"/>
        </w:rPr>
        <w:t>Esente da imposta di bollo ai sensi dell’art. 14 tab.B)  D.P.R. 642/197.</w:t>
      </w:r>
    </w:p>
    <w:p w:rsidR="001579AD" w:rsidRPr="00D255C5" w:rsidRDefault="001579AD" w:rsidP="00087C8F">
      <w:pPr>
        <w:pStyle w:val="Corpodeltesto2"/>
        <w:spacing w:after="0" w:line="240" w:lineRule="auto"/>
        <w:rPr>
          <w:rFonts w:ascii="Cambria" w:hAnsi="Cambria"/>
          <w:b/>
          <w:sz w:val="28"/>
          <w:szCs w:val="28"/>
          <w:u w:val="single"/>
        </w:rPr>
      </w:pPr>
    </w:p>
    <w:p w:rsidR="001579AD" w:rsidRDefault="001579AD">
      <w:pPr>
        <w:spacing w:after="200" w:line="276" w:lineRule="auto"/>
        <w:rPr>
          <w:rFonts w:ascii="Cambria" w:hAnsi="Cambria"/>
          <w:b/>
          <w:sz w:val="28"/>
          <w:szCs w:val="28"/>
          <w:u w:val="single"/>
        </w:rPr>
      </w:pPr>
      <w:r>
        <w:rPr>
          <w:rFonts w:ascii="Cambria" w:hAnsi="Cambria"/>
          <w:b/>
          <w:sz w:val="28"/>
          <w:szCs w:val="28"/>
          <w:u w:val="single"/>
        </w:rPr>
        <w:br w:type="page"/>
      </w:r>
    </w:p>
    <w:p w:rsidR="001579AD" w:rsidRPr="002022DF" w:rsidRDefault="001579AD"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1579AD" w:rsidRPr="008D734E" w:rsidRDefault="001579AD" w:rsidP="002022DF">
      <w:pPr>
        <w:autoSpaceDE w:val="0"/>
        <w:autoSpaceDN w:val="0"/>
        <w:adjustRightInd w:val="0"/>
        <w:rPr>
          <w:rFonts w:ascii="Cambria" w:hAnsi="Cambria" w:cs="Arial"/>
          <w:b/>
          <w:bCs/>
          <w:color w:val="000000"/>
          <w:sz w:val="40"/>
          <w:szCs w:val="40"/>
          <w:highlight w:val="red"/>
        </w:rPr>
      </w:pPr>
    </w:p>
    <w:p w:rsidR="001579AD" w:rsidRPr="004F7875" w:rsidRDefault="001579AD"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1579AD" w:rsidRPr="004F7875" w:rsidRDefault="001579AD" w:rsidP="002022DF">
      <w:pPr>
        <w:autoSpaceDE w:val="0"/>
        <w:autoSpaceDN w:val="0"/>
        <w:adjustRightInd w:val="0"/>
        <w:rPr>
          <w:rFonts w:ascii="Cambria" w:hAnsi="Cambria"/>
          <w:b/>
          <w:bCs/>
          <w:color w:val="000000"/>
        </w:rPr>
      </w:pP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1579AD" w:rsidRPr="004F7875" w:rsidRDefault="001579AD"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1579AD" w:rsidRPr="004F7875" w:rsidRDefault="001579AD"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1579AD" w:rsidRPr="004F7875" w:rsidRDefault="001579AD"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1579AD" w:rsidRPr="004F7875" w:rsidRDefault="001579AD"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1579AD" w:rsidRPr="004F7875" w:rsidRDefault="001579AD"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1579AD" w:rsidRPr="004F7875" w:rsidRDefault="001579AD"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forniture di cui al D. Lgs. n. 50/2016.</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1. In"/>
        </w:smartTagPr>
        <w:r w:rsidRPr="004F7875">
          <w:rPr>
            <w:rFonts w:ascii="Cambria" w:hAnsi="Cambria"/>
            <w:bCs/>
            <w:color w:val="000000"/>
          </w:rPr>
          <w:t>1. In</w:t>
        </w:r>
      </w:smartTag>
      <w:r w:rsidRPr="004F7875">
        <w:rPr>
          <w:rFonts w:ascii="Cambria" w:hAnsi="Cambria"/>
          <w:bCs/>
          <w:color w:val="000000"/>
        </w:rPr>
        <w:t xml:space="preserve"> sede di affidamento di contratti di servizi e forniture l’O.E.: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1579AD"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all’art.42 del D.Lgs. n.50/2016;</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2. In"/>
        </w:smartTagPr>
        <w:r w:rsidRPr="004F7875">
          <w:rPr>
            <w:rFonts w:ascii="Cambria" w:hAnsi="Cambria"/>
            <w:bCs/>
            <w:color w:val="000000"/>
          </w:rPr>
          <w:t>2. In</w:t>
        </w:r>
      </w:smartTag>
      <w:r w:rsidRPr="004F7875">
        <w:rPr>
          <w:rFonts w:ascii="Cambria" w:hAnsi="Cambria"/>
          <w:bCs/>
          <w:color w:val="000000"/>
        </w:rPr>
        <w:t xml:space="preserve">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1579AD" w:rsidRPr="008D7703"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1579AD" w:rsidRPr="008D7703"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5. In"/>
        </w:smartTagPr>
        <w:r w:rsidRPr="008D7703">
          <w:rPr>
            <w:rFonts w:ascii="Cambria" w:hAnsi="Cambria"/>
            <w:bCs/>
            <w:color w:val="000000"/>
          </w:rPr>
          <w:t>5. In</w:t>
        </w:r>
      </w:smartTag>
      <w:r w:rsidRPr="008D7703">
        <w:rPr>
          <w:rFonts w:ascii="Cambria" w:hAnsi="Cambria"/>
          <w:bCs/>
          <w:color w:val="000000"/>
        </w:rPr>
        <w:t xml:space="preserve"> ogni caso, alla dichiarazione di violazione consegue la segnalazione del fatto</w:t>
      </w:r>
      <w:r w:rsidRPr="004F7875">
        <w:rPr>
          <w:rFonts w:ascii="Cambria" w:hAnsi="Cambria"/>
          <w:bCs/>
          <w:color w:val="000000"/>
        </w:rPr>
        <w:t xml:space="preserve"> all’Autorità Nazionale Anticorruzione ed alle competenti autorità.</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1579AD" w:rsidRPr="007E0581" w:rsidRDefault="001579AD" w:rsidP="002022DF">
      <w:pPr>
        <w:autoSpaceDE w:val="0"/>
        <w:autoSpaceDN w:val="0"/>
        <w:adjustRightInd w:val="0"/>
        <w:spacing w:line="360" w:lineRule="auto"/>
        <w:jc w:val="both"/>
        <w:rPr>
          <w:rFonts w:ascii="Cambria" w:hAnsi="Cambria"/>
          <w:bCs/>
          <w:color w:val="000000"/>
          <w:sz w:val="22"/>
          <w:szCs w:val="22"/>
        </w:rPr>
      </w:pPr>
    </w:p>
    <w:p w:rsidR="001579AD" w:rsidRPr="007E0581" w:rsidRDefault="001579AD"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1579AD" w:rsidRDefault="001579AD"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1579AD" w:rsidRDefault="001579AD"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1579AD" w:rsidRDefault="001579AD" w:rsidP="00087C8F">
      <w:pPr>
        <w:pStyle w:val="Corpodeltesto2"/>
        <w:spacing w:after="0" w:line="240" w:lineRule="auto"/>
        <w:rPr>
          <w:rFonts w:ascii="Cambria" w:hAnsi="Cambria"/>
          <w:b/>
          <w:sz w:val="28"/>
          <w:szCs w:val="28"/>
          <w:u w:val="single"/>
        </w:rPr>
      </w:pPr>
    </w:p>
    <w:p w:rsidR="001579AD" w:rsidRDefault="001579AD" w:rsidP="00087C8F">
      <w:pPr>
        <w:pStyle w:val="Corpodeltesto2"/>
        <w:spacing w:after="0" w:line="240" w:lineRule="auto"/>
        <w:rPr>
          <w:rFonts w:ascii="Cambria" w:hAnsi="Cambria" w:cs="Tahoma"/>
          <w:b/>
          <w:sz w:val="28"/>
          <w:szCs w:val="28"/>
          <w:u w:val="single"/>
        </w:rPr>
      </w:pPr>
    </w:p>
    <w:p w:rsidR="001579AD" w:rsidRPr="00FF36E1" w:rsidRDefault="001579AD"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1579AD" w:rsidRPr="00FF36E1" w:rsidRDefault="001579AD"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1579AD" w:rsidRPr="00FF36E1" w:rsidRDefault="001579AD"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1579AD" w:rsidRPr="00FF36E1" w:rsidRDefault="001579AD"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1579AD" w:rsidRPr="00FF36E1" w:rsidRDefault="001579AD"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1579AD" w:rsidRPr="00FF36E1" w:rsidRDefault="001579AD"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1579AD" w:rsidRPr="00FF36E1" w:rsidRDefault="001579AD" w:rsidP="00087C8F">
      <w:pPr>
        <w:jc w:val="both"/>
        <w:rPr>
          <w:rFonts w:ascii="Cambria" w:eastAsia="SimSun" w:hAnsi="Cambria" w:cs="Tahoma"/>
          <w:bCs/>
          <w:sz w:val="16"/>
          <w:szCs w:val="16"/>
        </w:rPr>
      </w:pP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1579AD" w:rsidRPr="008825C8" w:rsidRDefault="001579AD" w:rsidP="00087C8F">
      <w:pPr>
        <w:jc w:val="both"/>
        <w:rPr>
          <w:rFonts w:ascii="Cambria" w:eastAsia="SimSun" w:hAnsi="Cambria" w:cs="Tahoma"/>
          <w:bCs/>
          <w:sz w:val="16"/>
          <w:szCs w:val="16"/>
        </w:rPr>
      </w:pP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1579AD" w:rsidRPr="008825C8"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1579AD" w:rsidRPr="00FF36E1" w:rsidRDefault="001579AD"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115A3C">
          <w:rPr>
            <w:rStyle w:val="Collegamentoipertestuale"/>
            <w:rFonts w:ascii="Cambria" w:eastAsia="SimSun" w:hAnsi="Cambria" w:cs="Tahoma"/>
            <w:bCs/>
            <w:sz w:val="16"/>
            <w:szCs w:val="16"/>
          </w:rPr>
          <w:t>segreteria@egas.sanita.fvg.it</w:t>
        </w:r>
      </w:hyperlink>
    </w:p>
    <w:p w:rsidR="001579AD" w:rsidRDefault="001579AD"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1579AD" w:rsidRPr="00183F8B" w:rsidRDefault="001579A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1579AD" w:rsidRPr="0026040A" w:rsidRDefault="001579AD" w:rsidP="00B062DD">
      <w:pPr>
        <w:spacing w:after="240"/>
        <w:jc w:val="center"/>
        <w:rPr>
          <w:rFonts w:ascii="Calibri" w:hAnsi="Calibri"/>
          <w:color w:val="0070C0"/>
          <w:sz w:val="10"/>
        </w:rPr>
      </w:pPr>
    </w:p>
    <w:p w:rsidR="001579AD" w:rsidRPr="00B76896" w:rsidRDefault="001579A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1579AD" w:rsidRPr="00EC30A6" w:rsidRDefault="001579A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1579AD" w:rsidRDefault="001579AD" w:rsidP="00B062DD">
      <w:pPr>
        <w:rPr>
          <w:rFonts w:ascii="Calibri" w:hAnsi="Calibri"/>
          <w:sz w:val="18"/>
        </w:rPr>
      </w:pPr>
    </w:p>
    <w:p w:rsidR="001579AD" w:rsidRDefault="001579A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1579AD" w:rsidRPr="0081503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1579AD" w:rsidRPr="00E567AB" w:rsidRDefault="001579AD" w:rsidP="00B062DD">
      <w:pPr>
        <w:rPr>
          <w:rFonts w:ascii="Calibri" w:hAnsi="Calibri"/>
          <w:sz w:val="18"/>
        </w:rPr>
      </w:pPr>
    </w:p>
    <w:p w:rsidR="001579AD" w:rsidRPr="005B1509" w:rsidRDefault="001579A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1579A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1579AD" w:rsidRPr="0081503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1579AD" w:rsidRPr="00E936A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1579AD" w:rsidRPr="004861D2" w:rsidRDefault="001579AD" w:rsidP="00B062DD">
      <w:pPr>
        <w:rPr>
          <w:rFonts w:ascii="Calibri" w:hAnsi="Calibri" w:cs="Tahoma"/>
          <w:b/>
          <w:bCs/>
          <w:sz w:val="18"/>
          <w:szCs w:val="22"/>
        </w:rPr>
      </w:pPr>
    </w:p>
    <w:p w:rsidR="001579AD" w:rsidRPr="005B1509" w:rsidRDefault="001579A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1579A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1579AD" w:rsidRPr="006648F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1579AD" w:rsidRPr="006648FD" w:rsidRDefault="001579AD" w:rsidP="00B062DD">
      <w:pPr>
        <w:rPr>
          <w:rFonts w:ascii="Calibri" w:hAnsi="Calibri" w:cs="Arial"/>
          <w:sz w:val="18"/>
          <w:szCs w:val="18"/>
        </w:rPr>
      </w:pPr>
    </w:p>
    <w:p w:rsidR="001579AD" w:rsidRPr="002B3405" w:rsidRDefault="001579A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1579AD"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1579AD" w:rsidRPr="00E567AB"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1579AD" w:rsidRPr="001868B1"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1579AD" w:rsidRPr="00E567AB"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1579AD" w:rsidRPr="001868B1"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1579AD" w:rsidRPr="0081503A" w:rsidRDefault="001579AD" w:rsidP="00B062DD">
      <w:pPr>
        <w:rPr>
          <w:rFonts w:ascii="Calibri" w:hAnsi="Calibri" w:cs="Arial"/>
          <w:sz w:val="18"/>
          <w:szCs w:val="18"/>
        </w:rPr>
      </w:pPr>
    </w:p>
    <w:p w:rsidR="001579AD" w:rsidRPr="005B1509" w:rsidRDefault="001579A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1579AD" w:rsidRPr="00E567AB" w:rsidRDefault="001579A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1579AD" w:rsidRPr="00DD726C"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1579AD" w:rsidRPr="00E567AB"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1579AD" w:rsidRPr="005B1509" w:rsidRDefault="001579A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sidRPr="00C73D7F">
        <w:rPr>
          <w:rFonts w:ascii="Calibri" w:hAnsi="Calibri" w:cs="Arial"/>
        </w:rPr>
        <w:t xml:space="preserve">  </w:t>
      </w:r>
      <w:r>
        <w:rPr>
          <w:rFonts w:ascii="Calibri" w:hAnsi="Calibri" w:cs="Arial"/>
        </w:rPr>
        <w:t xml:space="preserve">ISCRITTA </w:t>
      </w:r>
      <w:r w:rsidRPr="00C73D7F">
        <w:rPr>
          <w:rFonts w:ascii="Calibri" w:hAnsi="Calibri" w:cs="Arial"/>
        </w:rPr>
        <w:tab/>
      </w:r>
      <w:r w:rsidRPr="00C73D7F">
        <w:rPr>
          <w:rFonts w:ascii="Arial" w:hAnsi="Arial" w:cs="Arial"/>
        </w:rPr>
        <w:t>□</w:t>
      </w:r>
      <w:r w:rsidRPr="00C73D7F">
        <w:rPr>
          <w:rFonts w:ascii="Calibri" w:hAnsi="Calibri" w:cs="Arial"/>
        </w:rPr>
        <w:t xml:space="preserve">  </w:t>
      </w:r>
      <w:r>
        <w:rPr>
          <w:rFonts w:ascii="Calibri" w:hAnsi="Calibri" w:cs="Arial"/>
        </w:rPr>
        <w:t>NON ISCRITTA</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1579AD" w:rsidRPr="006648FD" w:rsidRDefault="001579AD" w:rsidP="00B062DD">
      <w:pPr>
        <w:rPr>
          <w:rFonts w:ascii="Calibri" w:hAnsi="Calibri" w:cs="Arial"/>
          <w:sz w:val="18"/>
          <w:szCs w:val="18"/>
        </w:rPr>
      </w:pPr>
    </w:p>
    <w:p w:rsidR="001579AD" w:rsidRPr="00E567AB" w:rsidRDefault="001579A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1579AD" w:rsidRPr="00D85DAA" w:rsidTr="00E213F5">
        <w:trPr>
          <w:trHeight w:val="375"/>
        </w:trPr>
        <w:tc>
          <w:tcPr>
            <w:tcW w:w="5670" w:type="dxa"/>
          </w:tcPr>
          <w:p w:rsidR="001579AD" w:rsidRPr="00D85DAA" w:rsidRDefault="001579AD" w:rsidP="00E213F5">
            <w:pPr>
              <w:rPr>
                <w:rFonts w:ascii="Calibri" w:hAnsi="Calibri" w:cs="Tahoma"/>
                <w:sz w:val="18"/>
                <w:szCs w:val="16"/>
              </w:rPr>
            </w:pPr>
            <w:r w:rsidRPr="00D85DAA">
              <w:rPr>
                <w:rFonts w:ascii="Calibri" w:hAnsi="Calibri" w:cs="Tahoma"/>
                <w:caps/>
                <w:sz w:val="18"/>
                <w:szCs w:val="16"/>
              </w:rPr>
              <w:t>data</w:t>
            </w:r>
          </w:p>
        </w:tc>
        <w:tc>
          <w:tcPr>
            <w:tcW w:w="4332" w:type="dxa"/>
          </w:tcPr>
          <w:p w:rsidR="001579AD" w:rsidRDefault="001579AD" w:rsidP="00E213F5">
            <w:pPr>
              <w:jc w:val="center"/>
              <w:rPr>
                <w:rFonts w:ascii="Calibri" w:hAnsi="Calibri" w:cs="Tahoma"/>
                <w:sz w:val="18"/>
                <w:szCs w:val="16"/>
              </w:rPr>
            </w:pPr>
            <w:r w:rsidRPr="00D85DAA">
              <w:rPr>
                <w:rFonts w:ascii="Calibri" w:hAnsi="Calibri" w:cs="Tahoma"/>
                <w:sz w:val="18"/>
                <w:szCs w:val="16"/>
              </w:rPr>
              <w:t>timbro e firma</w:t>
            </w:r>
          </w:p>
          <w:p w:rsidR="001579AD" w:rsidRPr="00D85DAA" w:rsidRDefault="001579A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1579AD" w:rsidRDefault="001579AD" w:rsidP="00087C8F">
      <w:pPr>
        <w:rPr>
          <w:rFonts w:ascii="Cambria" w:hAnsi="Cambria"/>
        </w:rPr>
        <w:sectPr w:rsidR="001579AD" w:rsidSect="00087C8F">
          <w:footerReference w:type="default" r:id="rId12"/>
          <w:pgSz w:w="11906" w:h="16838"/>
          <w:pgMar w:top="1417" w:right="1134" w:bottom="1134" w:left="1134" w:header="708" w:footer="708" w:gutter="0"/>
          <w:cols w:space="708"/>
          <w:rtlGutter/>
          <w:docGrid w:linePitch="360"/>
        </w:sectPr>
      </w:pPr>
    </w:p>
    <w:p w:rsidR="001579AD" w:rsidRPr="00FF36E1" w:rsidRDefault="001579AD"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1579AD" w:rsidRPr="00FF36E1" w:rsidRDefault="001579AD" w:rsidP="00697601">
      <w:pPr>
        <w:pStyle w:val="Corpodeltesto2"/>
        <w:spacing w:after="0" w:line="240" w:lineRule="auto"/>
        <w:rPr>
          <w:rFonts w:ascii="Cambria" w:hAnsi="Cambria"/>
          <w:b/>
          <w:sz w:val="28"/>
          <w:szCs w:val="28"/>
          <w:u w:val="single"/>
        </w:rPr>
      </w:pPr>
    </w:p>
    <w:p w:rsidR="001579AD" w:rsidRPr="00FF36E1" w:rsidRDefault="001579AD" w:rsidP="00697601">
      <w:pPr>
        <w:jc w:val="center"/>
        <w:rPr>
          <w:rFonts w:ascii="Cambria" w:hAnsi="Cambria" w:cs="Tahoma"/>
          <w:b/>
          <w:caps/>
          <w:sz w:val="28"/>
          <w:szCs w:val="28"/>
        </w:rPr>
      </w:pPr>
      <w:r w:rsidRPr="00FF36E1">
        <w:rPr>
          <w:rFonts w:ascii="Cambria" w:hAnsi="Cambria" w:cs="Tahoma"/>
          <w:b/>
          <w:caps/>
          <w:sz w:val="28"/>
          <w:szCs w:val="28"/>
        </w:rPr>
        <w:t>offerta economica</w:t>
      </w:r>
    </w:p>
    <w:p w:rsidR="001579AD" w:rsidRPr="00FF36E1" w:rsidRDefault="001579AD" w:rsidP="00697601">
      <w:pPr>
        <w:jc w:val="center"/>
        <w:rPr>
          <w:rFonts w:ascii="Cambria" w:hAnsi="Cambria" w:cs="Tahoma"/>
          <w:sz w:val="28"/>
          <w:szCs w:val="28"/>
        </w:rPr>
      </w:pPr>
    </w:p>
    <w:p w:rsidR="001579AD" w:rsidRPr="00FF36E1" w:rsidRDefault="001579AD"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1579AD" w:rsidRPr="00FF36E1" w:rsidRDefault="001579AD" w:rsidP="00697601">
      <w:pPr>
        <w:jc w:val="both"/>
        <w:rPr>
          <w:rFonts w:ascii="Cambria" w:hAnsi="Cambria" w:cs="Tahoma"/>
          <w:b/>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p>
    <w:p w:rsidR="001579AD" w:rsidRPr="00FF36E1" w:rsidRDefault="001579AD"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1579AD" w:rsidRPr="00FF36E1" w:rsidRDefault="001579AD" w:rsidP="00697601">
      <w:pPr>
        <w:pStyle w:val="Corpodeltesto22"/>
        <w:pBdr>
          <w:bottom w:val="none" w:sz="0" w:space="0" w:color="auto"/>
        </w:pBdr>
        <w:jc w:val="center"/>
        <w:rPr>
          <w:rFonts w:ascii="Cambria" w:hAnsi="Cambria" w:cs="Tahoma"/>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1579AD" w:rsidRPr="00FF36E1" w:rsidRDefault="001579AD" w:rsidP="00697601">
      <w:pPr>
        <w:pStyle w:val="Corpodeltesto22"/>
        <w:pBdr>
          <w:bottom w:val="none" w:sz="0" w:space="0" w:color="auto"/>
        </w:pBdr>
        <w:rPr>
          <w:rFonts w:ascii="Cambria" w:hAnsi="Cambria" w:cs="Tahoma"/>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1579AD" w:rsidRDefault="001579AD"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579AD" w:rsidRPr="00113C2C" w:rsidRDefault="001579AD"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1579AD" w:rsidRPr="00E30563" w:rsidTr="00203B02">
        <w:trPr>
          <w:trHeight w:val="825"/>
        </w:trPr>
        <w:tc>
          <w:tcPr>
            <w:tcW w:w="898"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 xml:space="preserve">Numero del lotto </w:t>
            </w:r>
          </w:p>
        </w:tc>
        <w:tc>
          <w:tcPr>
            <w:tcW w:w="828" w:type="dxa"/>
          </w:tcPr>
          <w:p w:rsidR="001579AD" w:rsidRPr="00E30563" w:rsidRDefault="001579AD" w:rsidP="00203B02">
            <w:pPr>
              <w:jc w:val="center"/>
              <w:rPr>
                <w:rFonts w:ascii="Cambria" w:hAnsi="Cambria" w:cs="Arial"/>
                <w:b/>
                <w:bCs/>
                <w:color w:val="000000"/>
                <w:sz w:val="16"/>
                <w:szCs w:val="16"/>
              </w:rPr>
            </w:pPr>
          </w:p>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Voce del lotto (nel caso di lotto con più voci)</w:t>
            </w:r>
          </w:p>
        </w:tc>
        <w:tc>
          <w:tcPr>
            <w:tcW w:w="1480"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Codice CIG</w:t>
            </w:r>
          </w:p>
        </w:tc>
        <w:tc>
          <w:tcPr>
            <w:tcW w:w="983"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CND****</w:t>
            </w:r>
          </w:p>
        </w:tc>
        <w:tc>
          <w:tcPr>
            <w:tcW w:w="850"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RDM****</w:t>
            </w:r>
          </w:p>
        </w:tc>
        <w:tc>
          <w:tcPr>
            <w:tcW w:w="1256"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Codice del prodotto offerto</w:t>
            </w:r>
          </w:p>
        </w:tc>
        <w:tc>
          <w:tcPr>
            <w:tcW w:w="1340"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Nome commerciale del prodotto</w:t>
            </w:r>
          </w:p>
        </w:tc>
        <w:tc>
          <w:tcPr>
            <w:tcW w:w="1148" w:type="dxa"/>
            <w:vAlign w:val="center"/>
          </w:tcPr>
          <w:p w:rsidR="001579AD" w:rsidRPr="00E30563" w:rsidRDefault="001579AD" w:rsidP="00E30563">
            <w:pPr>
              <w:jc w:val="center"/>
              <w:rPr>
                <w:rFonts w:ascii="Cambria" w:hAnsi="Cambria" w:cs="Arial"/>
                <w:b/>
                <w:bCs/>
                <w:color w:val="000000"/>
                <w:sz w:val="16"/>
                <w:szCs w:val="16"/>
              </w:rPr>
            </w:pPr>
            <w:r w:rsidRPr="00E30563">
              <w:rPr>
                <w:rFonts w:ascii="Cambria" w:hAnsi="Cambria" w:cs="Arial"/>
                <w:b/>
                <w:bCs/>
                <w:color w:val="000000"/>
                <w:sz w:val="16"/>
                <w:szCs w:val="16"/>
              </w:rPr>
              <w:t>prezzo unitario offerto per voce del lotto*</w:t>
            </w:r>
          </w:p>
        </w:tc>
        <w:tc>
          <w:tcPr>
            <w:tcW w:w="804"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Quantità presunte EGAS</w:t>
            </w:r>
          </w:p>
        </w:tc>
        <w:tc>
          <w:tcPr>
            <w:tcW w:w="1280" w:type="dxa"/>
            <w:vAlign w:val="center"/>
          </w:tcPr>
          <w:p w:rsidR="001579AD" w:rsidRPr="00E30563" w:rsidRDefault="001579AD" w:rsidP="00203B02">
            <w:pPr>
              <w:jc w:val="center"/>
              <w:rPr>
                <w:rFonts w:ascii="Cambria" w:hAnsi="Cambria" w:cs="Arial"/>
                <w:b/>
                <w:bCs/>
                <w:color w:val="000000"/>
                <w:u w:val="single"/>
              </w:rPr>
            </w:pPr>
            <w:r w:rsidRPr="00E30563">
              <w:rPr>
                <w:rFonts w:ascii="Cambria" w:hAnsi="Cambria" w:cs="Arial"/>
                <w:b/>
                <w:bCs/>
                <w:color w:val="000000"/>
                <w:u w:val="single"/>
              </w:rPr>
              <w:t>Importo complessivo del lotto**</w:t>
            </w:r>
          </w:p>
        </w:tc>
        <w:tc>
          <w:tcPr>
            <w:tcW w:w="538" w:type="dxa"/>
          </w:tcPr>
          <w:p w:rsidR="001579AD" w:rsidRPr="00E30563" w:rsidRDefault="001579AD" w:rsidP="00203B02">
            <w:pPr>
              <w:jc w:val="center"/>
              <w:rPr>
                <w:rFonts w:ascii="Cambria" w:hAnsi="Cambria" w:cs="Arial"/>
                <w:b/>
                <w:bCs/>
                <w:color w:val="000000"/>
                <w:sz w:val="16"/>
                <w:szCs w:val="16"/>
              </w:rPr>
            </w:pPr>
          </w:p>
          <w:p w:rsidR="001579AD" w:rsidRPr="00E30563" w:rsidRDefault="001579AD" w:rsidP="00203B02">
            <w:pPr>
              <w:jc w:val="center"/>
              <w:rPr>
                <w:rFonts w:ascii="Cambria" w:hAnsi="Cambria" w:cs="Arial"/>
                <w:b/>
                <w:bCs/>
                <w:color w:val="000000"/>
                <w:sz w:val="16"/>
                <w:szCs w:val="16"/>
              </w:rPr>
            </w:pPr>
          </w:p>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IVA</w:t>
            </w:r>
          </w:p>
        </w:tc>
        <w:tc>
          <w:tcPr>
            <w:tcW w:w="1120"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n. pezzi x confezione</w:t>
            </w:r>
          </w:p>
        </w:tc>
        <w:tc>
          <w:tcPr>
            <w:tcW w:w="940"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Prezzo per confezione</w:t>
            </w:r>
          </w:p>
        </w:tc>
        <w:tc>
          <w:tcPr>
            <w:tcW w:w="876" w:type="dxa"/>
            <w:vAlign w:val="center"/>
          </w:tcPr>
          <w:p w:rsidR="001579AD" w:rsidRPr="00E30563" w:rsidRDefault="001579AD" w:rsidP="00203B02">
            <w:pPr>
              <w:jc w:val="center"/>
              <w:rPr>
                <w:rFonts w:ascii="Cambria" w:hAnsi="Cambria" w:cs="Arial"/>
                <w:b/>
                <w:bCs/>
                <w:color w:val="000000"/>
                <w:sz w:val="16"/>
                <w:szCs w:val="16"/>
              </w:rPr>
            </w:pPr>
            <w:r w:rsidRPr="00E30563">
              <w:rPr>
                <w:rFonts w:ascii="Cambria" w:hAnsi="Cambria" w:cs="Arial"/>
                <w:b/>
                <w:bCs/>
                <w:color w:val="000000"/>
                <w:sz w:val="16"/>
                <w:szCs w:val="16"/>
              </w:rPr>
              <w:t>% di sconto***</w:t>
            </w:r>
          </w:p>
        </w:tc>
      </w:tr>
      <w:tr w:rsidR="001579AD" w:rsidRPr="00E30563" w:rsidTr="00203B02">
        <w:trPr>
          <w:trHeight w:val="255"/>
        </w:trPr>
        <w:tc>
          <w:tcPr>
            <w:tcW w:w="898" w:type="dxa"/>
            <w:vAlign w:val="bottom"/>
          </w:tcPr>
          <w:p w:rsidR="001579AD" w:rsidRPr="00E30563" w:rsidRDefault="001579AD" w:rsidP="00203B02">
            <w:pPr>
              <w:jc w:val="center"/>
              <w:rPr>
                <w:rFonts w:ascii="Cambria" w:hAnsi="Cambria" w:cs="Arial"/>
              </w:rPr>
            </w:pPr>
            <w:r w:rsidRPr="00E30563">
              <w:rPr>
                <w:rFonts w:ascii="Cambria" w:hAnsi="Cambria" w:cs="Arial"/>
              </w:rPr>
              <w:t>1</w:t>
            </w:r>
          </w:p>
        </w:tc>
        <w:tc>
          <w:tcPr>
            <w:tcW w:w="828" w:type="dxa"/>
          </w:tcPr>
          <w:p w:rsidR="001579AD" w:rsidRPr="00E30563" w:rsidRDefault="001579AD" w:rsidP="00203B02">
            <w:pPr>
              <w:jc w:val="center"/>
              <w:rPr>
                <w:rFonts w:ascii="Cambria" w:hAnsi="Cambria" w:cs="Arial"/>
              </w:rPr>
            </w:pPr>
          </w:p>
        </w:tc>
        <w:tc>
          <w:tcPr>
            <w:tcW w:w="1480" w:type="dxa"/>
            <w:noWrap/>
            <w:vAlign w:val="bottom"/>
          </w:tcPr>
          <w:p w:rsidR="001579AD" w:rsidRPr="00E30563" w:rsidRDefault="001579AD" w:rsidP="00203B02">
            <w:pPr>
              <w:jc w:val="center"/>
              <w:rPr>
                <w:rFonts w:ascii="Cambria" w:hAnsi="Cambria" w:cs="Arial"/>
              </w:rPr>
            </w:pPr>
          </w:p>
        </w:tc>
        <w:tc>
          <w:tcPr>
            <w:tcW w:w="983" w:type="dxa"/>
            <w:noWrap/>
            <w:vAlign w:val="bottom"/>
          </w:tcPr>
          <w:p w:rsidR="001579AD" w:rsidRPr="00E30563" w:rsidRDefault="001579AD" w:rsidP="00203B02">
            <w:pPr>
              <w:jc w:val="center"/>
              <w:rPr>
                <w:rFonts w:ascii="Cambria" w:hAnsi="Cambria" w:cs="Arial"/>
              </w:rPr>
            </w:pPr>
          </w:p>
        </w:tc>
        <w:tc>
          <w:tcPr>
            <w:tcW w:w="850" w:type="dxa"/>
            <w:noWrap/>
            <w:vAlign w:val="bottom"/>
          </w:tcPr>
          <w:p w:rsidR="001579AD" w:rsidRPr="00E30563" w:rsidRDefault="001579AD" w:rsidP="00203B02">
            <w:pPr>
              <w:jc w:val="center"/>
              <w:rPr>
                <w:rFonts w:ascii="Cambria" w:hAnsi="Cambria" w:cs="Arial"/>
              </w:rPr>
            </w:pPr>
          </w:p>
        </w:tc>
        <w:tc>
          <w:tcPr>
            <w:tcW w:w="1256" w:type="dxa"/>
            <w:noWrap/>
            <w:vAlign w:val="bottom"/>
          </w:tcPr>
          <w:p w:rsidR="001579AD" w:rsidRPr="00E30563" w:rsidRDefault="001579AD" w:rsidP="00203B02">
            <w:pPr>
              <w:jc w:val="center"/>
              <w:rPr>
                <w:rFonts w:ascii="Cambria" w:hAnsi="Cambria" w:cs="Arial"/>
              </w:rPr>
            </w:pPr>
          </w:p>
        </w:tc>
        <w:tc>
          <w:tcPr>
            <w:tcW w:w="1340" w:type="dxa"/>
            <w:noWrap/>
            <w:vAlign w:val="bottom"/>
          </w:tcPr>
          <w:p w:rsidR="001579AD" w:rsidRPr="00E30563" w:rsidRDefault="001579AD" w:rsidP="00203B02">
            <w:pPr>
              <w:jc w:val="center"/>
              <w:rPr>
                <w:rFonts w:ascii="Cambria" w:hAnsi="Cambria" w:cs="Arial"/>
              </w:rPr>
            </w:pPr>
          </w:p>
        </w:tc>
        <w:tc>
          <w:tcPr>
            <w:tcW w:w="1148" w:type="dxa"/>
            <w:noWrap/>
            <w:vAlign w:val="bottom"/>
          </w:tcPr>
          <w:p w:rsidR="001579AD" w:rsidRPr="00E30563" w:rsidRDefault="001579AD" w:rsidP="00203B02">
            <w:pPr>
              <w:jc w:val="center"/>
              <w:rPr>
                <w:rFonts w:ascii="Cambria" w:hAnsi="Cambria" w:cs="Arial"/>
              </w:rPr>
            </w:pPr>
          </w:p>
        </w:tc>
        <w:tc>
          <w:tcPr>
            <w:tcW w:w="804" w:type="dxa"/>
          </w:tcPr>
          <w:p w:rsidR="001579AD" w:rsidRPr="00E30563" w:rsidRDefault="001579AD" w:rsidP="00203B02">
            <w:pPr>
              <w:jc w:val="center"/>
              <w:rPr>
                <w:rFonts w:ascii="Cambria" w:hAnsi="Cambria" w:cs="Arial"/>
              </w:rPr>
            </w:pPr>
          </w:p>
        </w:tc>
        <w:tc>
          <w:tcPr>
            <w:tcW w:w="1280" w:type="dxa"/>
          </w:tcPr>
          <w:p w:rsidR="001579AD" w:rsidRPr="00E30563" w:rsidRDefault="001579AD" w:rsidP="00203B02">
            <w:pPr>
              <w:jc w:val="center"/>
              <w:rPr>
                <w:rFonts w:ascii="Cambria" w:hAnsi="Cambria" w:cs="Arial"/>
              </w:rPr>
            </w:pPr>
          </w:p>
        </w:tc>
        <w:tc>
          <w:tcPr>
            <w:tcW w:w="538" w:type="dxa"/>
          </w:tcPr>
          <w:p w:rsidR="001579AD" w:rsidRPr="00E30563" w:rsidRDefault="001579AD" w:rsidP="00203B02">
            <w:pPr>
              <w:jc w:val="center"/>
              <w:rPr>
                <w:rFonts w:ascii="Cambria" w:hAnsi="Cambria" w:cs="Arial"/>
              </w:rPr>
            </w:pPr>
          </w:p>
        </w:tc>
        <w:tc>
          <w:tcPr>
            <w:tcW w:w="1120" w:type="dxa"/>
            <w:noWrap/>
            <w:vAlign w:val="bottom"/>
          </w:tcPr>
          <w:p w:rsidR="001579AD" w:rsidRPr="00E30563" w:rsidRDefault="001579AD" w:rsidP="00203B02">
            <w:pPr>
              <w:jc w:val="center"/>
              <w:rPr>
                <w:rFonts w:ascii="Cambria" w:hAnsi="Cambria" w:cs="Arial"/>
              </w:rPr>
            </w:pPr>
          </w:p>
        </w:tc>
        <w:tc>
          <w:tcPr>
            <w:tcW w:w="940" w:type="dxa"/>
            <w:vAlign w:val="center"/>
          </w:tcPr>
          <w:p w:rsidR="001579AD" w:rsidRPr="00E30563" w:rsidRDefault="001579AD" w:rsidP="00203B02">
            <w:pPr>
              <w:jc w:val="center"/>
              <w:rPr>
                <w:rFonts w:ascii="Cambria" w:hAnsi="Cambria" w:cs="Arial"/>
              </w:rPr>
            </w:pPr>
          </w:p>
        </w:tc>
        <w:tc>
          <w:tcPr>
            <w:tcW w:w="876" w:type="dxa"/>
            <w:vAlign w:val="center"/>
          </w:tcPr>
          <w:p w:rsidR="001579AD" w:rsidRPr="00E30563" w:rsidRDefault="001579AD" w:rsidP="00203B02">
            <w:pPr>
              <w:jc w:val="center"/>
              <w:rPr>
                <w:rFonts w:ascii="Cambria" w:hAnsi="Cambria" w:cs="Arial"/>
              </w:rPr>
            </w:pPr>
          </w:p>
        </w:tc>
      </w:tr>
      <w:tr w:rsidR="001579AD" w:rsidRPr="00E30563" w:rsidTr="00203B02">
        <w:trPr>
          <w:trHeight w:val="255"/>
        </w:trPr>
        <w:tc>
          <w:tcPr>
            <w:tcW w:w="898" w:type="dxa"/>
            <w:vAlign w:val="bottom"/>
          </w:tcPr>
          <w:p w:rsidR="001579AD" w:rsidRPr="00E30563" w:rsidRDefault="001579AD" w:rsidP="00203B02">
            <w:pPr>
              <w:jc w:val="center"/>
              <w:rPr>
                <w:rFonts w:ascii="Cambria" w:hAnsi="Cambria" w:cs="Arial"/>
              </w:rPr>
            </w:pPr>
            <w:r w:rsidRPr="00E30563">
              <w:rPr>
                <w:rFonts w:ascii="Cambria" w:hAnsi="Cambria" w:cs="Arial"/>
              </w:rPr>
              <w:t>…</w:t>
            </w:r>
          </w:p>
        </w:tc>
        <w:tc>
          <w:tcPr>
            <w:tcW w:w="828" w:type="dxa"/>
          </w:tcPr>
          <w:p w:rsidR="001579AD" w:rsidRPr="00E30563" w:rsidRDefault="001579AD" w:rsidP="00203B02">
            <w:pPr>
              <w:jc w:val="center"/>
              <w:rPr>
                <w:rFonts w:ascii="Cambria" w:hAnsi="Cambria" w:cs="Arial"/>
              </w:rPr>
            </w:pPr>
          </w:p>
        </w:tc>
        <w:tc>
          <w:tcPr>
            <w:tcW w:w="1480" w:type="dxa"/>
            <w:noWrap/>
            <w:vAlign w:val="bottom"/>
          </w:tcPr>
          <w:p w:rsidR="001579AD" w:rsidRPr="00E30563" w:rsidRDefault="001579AD" w:rsidP="00203B02">
            <w:pPr>
              <w:jc w:val="center"/>
              <w:rPr>
                <w:rFonts w:ascii="Cambria" w:hAnsi="Cambria" w:cs="Arial"/>
              </w:rPr>
            </w:pPr>
          </w:p>
        </w:tc>
        <w:tc>
          <w:tcPr>
            <w:tcW w:w="983" w:type="dxa"/>
            <w:noWrap/>
            <w:vAlign w:val="bottom"/>
          </w:tcPr>
          <w:p w:rsidR="001579AD" w:rsidRPr="00E30563" w:rsidRDefault="001579AD" w:rsidP="00203B02">
            <w:pPr>
              <w:jc w:val="center"/>
              <w:rPr>
                <w:rFonts w:ascii="Cambria" w:hAnsi="Cambria" w:cs="Arial"/>
              </w:rPr>
            </w:pPr>
          </w:p>
        </w:tc>
        <w:tc>
          <w:tcPr>
            <w:tcW w:w="850" w:type="dxa"/>
            <w:noWrap/>
            <w:vAlign w:val="bottom"/>
          </w:tcPr>
          <w:p w:rsidR="001579AD" w:rsidRPr="00E30563" w:rsidRDefault="001579AD" w:rsidP="00203B02">
            <w:pPr>
              <w:jc w:val="center"/>
              <w:rPr>
                <w:rFonts w:ascii="Cambria" w:hAnsi="Cambria" w:cs="Arial"/>
              </w:rPr>
            </w:pPr>
          </w:p>
        </w:tc>
        <w:tc>
          <w:tcPr>
            <w:tcW w:w="1256" w:type="dxa"/>
            <w:noWrap/>
            <w:vAlign w:val="bottom"/>
          </w:tcPr>
          <w:p w:rsidR="001579AD" w:rsidRPr="00E30563" w:rsidRDefault="001579AD" w:rsidP="00203B02">
            <w:pPr>
              <w:jc w:val="center"/>
              <w:rPr>
                <w:rFonts w:ascii="Cambria" w:hAnsi="Cambria" w:cs="Arial"/>
              </w:rPr>
            </w:pPr>
          </w:p>
        </w:tc>
        <w:tc>
          <w:tcPr>
            <w:tcW w:w="1340" w:type="dxa"/>
            <w:noWrap/>
            <w:vAlign w:val="bottom"/>
          </w:tcPr>
          <w:p w:rsidR="001579AD" w:rsidRPr="00E30563" w:rsidRDefault="001579AD" w:rsidP="00203B02">
            <w:pPr>
              <w:jc w:val="center"/>
              <w:rPr>
                <w:rFonts w:ascii="Cambria" w:hAnsi="Cambria" w:cs="Arial"/>
              </w:rPr>
            </w:pPr>
          </w:p>
        </w:tc>
        <w:tc>
          <w:tcPr>
            <w:tcW w:w="1148" w:type="dxa"/>
            <w:noWrap/>
            <w:vAlign w:val="bottom"/>
          </w:tcPr>
          <w:p w:rsidR="001579AD" w:rsidRPr="00E30563" w:rsidRDefault="001579AD" w:rsidP="00203B02">
            <w:pPr>
              <w:jc w:val="center"/>
              <w:rPr>
                <w:rFonts w:ascii="Cambria" w:hAnsi="Cambria" w:cs="Arial"/>
              </w:rPr>
            </w:pPr>
          </w:p>
        </w:tc>
        <w:tc>
          <w:tcPr>
            <w:tcW w:w="804" w:type="dxa"/>
          </w:tcPr>
          <w:p w:rsidR="001579AD" w:rsidRPr="00E30563" w:rsidRDefault="001579AD" w:rsidP="00203B02">
            <w:pPr>
              <w:jc w:val="center"/>
              <w:rPr>
                <w:rFonts w:ascii="Cambria" w:hAnsi="Cambria" w:cs="Arial"/>
              </w:rPr>
            </w:pPr>
          </w:p>
        </w:tc>
        <w:tc>
          <w:tcPr>
            <w:tcW w:w="1280" w:type="dxa"/>
          </w:tcPr>
          <w:p w:rsidR="001579AD" w:rsidRPr="00E30563" w:rsidRDefault="001579AD" w:rsidP="00203B02">
            <w:pPr>
              <w:jc w:val="center"/>
              <w:rPr>
                <w:rFonts w:ascii="Cambria" w:hAnsi="Cambria" w:cs="Arial"/>
              </w:rPr>
            </w:pPr>
          </w:p>
        </w:tc>
        <w:tc>
          <w:tcPr>
            <w:tcW w:w="538" w:type="dxa"/>
          </w:tcPr>
          <w:p w:rsidR="001579AD" w:rsidRPr="00E30563" w:rsidRDefault="001579AD" w:rsidP="00203B02">
            <w:pPr>
              <w:jc w:val="center"/>
              <w:rPr>
                <w:rFonts w:ascii="Cambria" w:hAnsi="Cambria" w:cs="Arial"/>
              </w:rPr>
            </w:pPr>
          </w:p>
        </w:tc>
        <w:tc>
          <w:tcPr>
            <w:tcW w:w="1120" w:type="dxa"/>
            <w:noWrap/>
            <w:vAlign w:val="bottom"/>
          </w:tcPr>
          <w:p w:rsidR="001579AD" w:rsidRPr="00E30563" w:rsidRDefault="001579AD" w:rsidP="00203B02">
            <w:pPr>
              <w:jc w:val="center"/>
              <w:rPr>
                <w:rFonts w:ascii="Cambria" w:hAnsi="Cambria" w:cs="Arial"/>
              </w:rPr>
            </w:pPr>
          </w:p>
        </w:tc>
        <w:tc>
          <w:tcPr>
            <w:tcW w:w="940" w:type="dxa"/>
            <w:vAlign w:val="center"/>
          </w:tcPr>
          <w:p w:rsidR="001579AD" w:rsidRPr="00E30563" w:rsidRDefault="001579AD" w:rsidP="00203B02">
            <w:pPr>
              <w:jc w:val="center"/>
              <w:rPr>
                <w:rFonts w:ascii="Cambria" w:hAnsi="Cambria" w:cs="Arial"/>
              </w:rPr>
            </w:pPr>
          </w:p>
        </w:tc>
        <w:tc>
          <w:tcPr>
            <w:tcW w:w="876" w:type="dxa"/>
            <w:vAlign w:val="center"/>
          </w:tcPr>
          <w:p w:rsidR="001579AD" w:rsidRPr="00E30563" w:rsidRDefault="001579AD" w:rsidP="00203B02">
            <w:pPr>
              <w:jc w:val="center"/>
              <w:rPr>
                <w:rFonts w:ascii="Cambria" w:hAnsi="Cambria" w:cs="Arial"/>
              </w:rPr>
            </w:pPr>
          </w:p>
        </w:tc>
      </w:tr>
    </w:tbl>
    <w:p w:rsidR="001579AD" w:rsidRPr="00E30563" w:rsidRDefault="001579AD" w:rsidP="00697601">
      <w:pPr>
        <w:pStyle w:val="Corpodeltesto22"/>
        <w:pBdr>
          <w:bottom w:val="none" w:sz="0" w:space="0" w:color="auto"/>
        </w:pBdr>
        <w:rPr>
          <w:rFonts w:ascii="Cambria" w:hAnsi="Cambria" w:cs="Tahoma"/>
          <w:i/>
          <w:sz w:val="22"/>
          <w:szCs w:val="22"/>
        </w:rPr>
      </w:pPr>
    </w:p>
    <w:p w:rsidR="001579AD" w:rsidRPr="00E30563" w:rsidRDefault="001579AD" w:rsidP="00113C2C">
      <w:pPr>
        <w:autoSpaceDE w:val="0"/>
        <w:autoSpaceDN w:val="0"/>
        <w:adjustRightInd w:val="0"/>
        <w:jc w:val="both"/>
        <w:rPr>
          <w:rFonts w:ascii="Cambria" w:hAnsi="Cambria" w:cs="Tahoma"/>
        </w:rPr>
      </w:pPr>
      <w:r w:rsidRPr="00E30563">
        <w:rPr>
          <w:rFonts w:ascii="Cambria" w:hAnsi="Cambria" w:cs="Tahoma"/>
          <w:b/>
          <w:bCs/>
          <w:u w:val="single"/>
        </w:rPr>
        <w:t>*il prezzo unitario</w:t>
      </w:r>
      <w:r w:rsidR="00E30563" w:rsidRPr="00E30563">
        <w:rPr>
          <w:rFonts w:ascii="Cambria" w:hAnsi="Cambria" w:cs="Tahoma"/>
          <w:bCs/>
        </w:rPr>
        <w:t xml:space="preserve"> offerto per ciascuna </w:t>
      </w:r>
      <w:r w:rsidRPr="00E30563">
        <w:rPr>
          <w:rFonts w:ascii="Cambria" w:hAnsi="Cambria" w:cs="Tahoma"/>
          <w:bCs/>
        </w:rPr>
        <w:t>voce del lotto espresso in cifre ed in lettere, con riferimento all’unità di misura “pezzo” riportata nel file excel “Allegato al Capitolato Speciale”, al netto dell’IVA (la cui aliquota deve essere comunque indicata)</w:t>
      </w:r>
      <w:r w:rsidRPr="00E30563">
        <w:rPr>
          <w:rFonts w:ascii="Cambria" w:hAnsi="Cambria" w:cs="Tahoma"/>
        </w:rPr>
        <w:t xml:space="preserve">; nel caso in cui il prezzo indicato in cifre sia difforme da quello espresso in lettere sarà considerato valido il prezzo espresso in lettere. </w:t>
      </w:r>
    </w:p>
    <w:p w:rsidR="001579AD" w:rsidRPr="00E30563" w:rsidRDefault="001579AD" w:rsidP="00113C2C">
      <w:pPr>
        <w:autoSpaceDE w:val="0"/>
        <w:autoSpaceDN w:val="0"/>
        <w:adjustRightInd w:val="0"/>
        <w:jc w:val="both"/>
        <w:rPr>
          <w:rFonts w:ascii="Cambria" w:hAnsi="Cambria" w:cs="Tahoma"/>
        </w:rPr>
      </w:pPr>
      <w:r w:rsidRPr="00E30563">
        <w:rPr>
          <w:rFonts w:ascii="Cambria" w:hAnsi="Cambria" w:cs="Tahoma"/>
          <w:b/>
          <w:u w:val="single"/>
        </w:rPr>
        <w:t xml:space="preserve">**l’importo complessivo del lotto </w:t>
      </w:r>
      <w:r w:rsidRPr="00E30563">
        <w:rPr>
          <w:rFonts w:ascii="Cambria" w:hAnsi="Cambria" w:cs="Tahoma"/>
        </w:rPr>
        <w:t>determinato dalla somma dei prodotti tra le quantità in gara ed il prezzo uni</w:t>
      </w:r>
      <w:r w:rsidR="00E30563" w:rsidRPr="00E30563">
        <w:rPr>
          <w:rFonts w:ascii="Cambria" w:hAnsi="Cambria" w:cs="Tahoma"/>
        </w:rPr>
        <w:t xml:space="preserve">tario offerto per ciascuna </w:t>
      </w:r>
      <w:r w:rsidRPr="00E30563">
        <w:rPr>
          <w:rFonts w:ascii="Cambria" w:hAnsi="Cambria" w:cs="Tahoma"/>
        </w:rPr>
        <w:t xml:space="preserve">voce del lotto; tale prezzo, espresso in cifre e in lettere, </w:t>
      </w:r>
      <w:r w:rsidRPr="00E30563">
        <w:rPr>
          <w:rFonts w:ascii="Cambria" w:hAnsi="Cambria" w:cs="Tahoma"/>
          <w:b/>
        </w:rPr>
        <w:t>dovrà essere, pena l’esclusione dalla gara, uguale o migliore rispetto a quello base palese fissato per ciascun lotto</w:t>
      </w:r>
      <w:r w:rsidRPr="00E30563">
        <w:rPr>
          <w:rFonts w:ascii="Cambria" w:hAnsi="Cambria" w:cs="Tahoma"/>
        </w:rPr>
        <w:t>, di cui al file excel “Allegato al Capitolato Speciale”; nel caso in cui il prezzo indicato in cifre sia difforme da quello espresso in lettere sarà considerato valido il prezzo espresso in lettere;</w:t>
      </w:r>
    </w:p>
    <w:p w:rsidR="001579AD" w:rsidRPr="008E294C" w:rsidRDefault="001579AD" w:rsidP="00113C2C">
      <w:pPr>
        <w:autoSpaceDE w:val="0"/>
        <w:autoSpaceDN w:val="0"/>
        <w:adjustRightInd w:val="0"/>
        <w:jc w:val="both"/>
        <w:rPr>
          <w:rFonts w:ascii="Cambria" w:hAnsi="Cambria" w:cs="Tahoma"/>
        </w:rPr>
      </w:pPr>
      <w:r w:rsidRPr="000B0A91">
        <w:rPr>
          <w:rFonts w:ascii="Cambria" w:hAnsi="Cambria" w:cs="Tahoma"/>
          <w:b/>
          <w:u w:val="single"/>
        </w:rPr>
        <w:lastRenderedPageBreak/>
        <w:t>***la percentuale di sconto</w:t>
      </w:r>
      <w:r w:rsidRPr="000B0A91">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w:t>
      </w:r>
      <w:r w:rsidRPr="008E294C">
        <w:rPr>
          <w:rFonts w:ascii="Cambria" w:hAnsi="Cambria" w:cs="Tahoma"/>
        </w:rPr>
        <w:t xml:space="preserve"> </w:t>
      </w:r>
    </w:p>
    <w:p w:rsidR="001579AD" w:rsidRDefault="001579AD" w:rsidP="00113C2C">
      <w:pPr>
        <w:pStyle w:val="Corpodeltesto22"/>
        <w:pBdr>
          <w:bottom w:val="none" w:sz="0" w:space="0" w:color="auto"/>
        </w:pBdr>
        <w:rPr>
          <w:rFonts w:ascii="Cambria" w:hAnsi="Cambria" w:cs="Tahoma"/>
          <w:i/>
          <w:sz w:val="22"/>
          <w:szCs w:val="22"/>
        </w:rPr>
      </w:pPr>
      <w:r w:rsidRPr="008E294C">
        <w:rPr>
          <w:rFonts w:ascii="Cambria" w:hAnsi="Cambria" w:cs="Tahoma"/>
          <w:b/>
        </w:rPr>
        <w:t>****</w:t>
      </w:r>
      <w:r w:rsidRPr="008E294C">
        <w:rPr>
          <w:rFonts w:ascii="Cambria" w:hAnsi="Cambria" w:cs="Tahoma"/>
        </w:rPr>
        <w:t>indicazione del codice categoria CND dei dispositivi (tale codice può essere reperito sul</w:t>
      </w:r>
      <w:r w:rsidRPr="00113C2C">
        <w:rPr>
          <w:rFonts w:ascii="Cambria" w:hAnsi="Cambria" w:cs="Tahoma"/>
        </w:rPr>
        <w:t xml:space="preserve">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1579AD" w:rsidRDefault="001579AD" w:rsidP="00697601">
      <w:pPr>
        <w:jc w:val="both"/>
        <w:rPr>
          <w:rFonts w:ascii="Cambria" w:hAnsi="Cambria" w:cs="Tahoma"/>
          <w:b/>
          <w:sz w:val="22"/>
          <w:szCs w:val="22"/>
          <w:u w:val="single"/>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1579AD" w:rsidRPr="00FF36E1" w:rsidRDefault="001579AD" w:rsidP="00697601">
      <w:pPr>
        <w:jc w:val="both"/>
        <w:rPr>
          <w:rFonts w:ascii="Cambria" w:hAnsi="Cambria" w:cs="Tahoma"/>
          <w:sz w:val="22"/>
          <w:szCs w:val="22"/>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1579AD" w:rsidRDefault="001579AD"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1579AD" w:rsidRDefault="001579AD" w:rsidP="00697601">
      <w:pPr>
        <w:jc w:val="right"/>
        <w:rPr>
          <w:rFonts w:ascii="Cambria" w:hAnsi="Cambria" w:cs="Tahoma"/>
          <w:sz w:val="22"/>
          <w:szCs w:val="22"/>
        </w:rPr>
      </w:pPr>
    </w:p>
    <w:p w:rsidR="001579AD" w:rsidRDefault="001579AD" w:rsidP="00697601">
      <w:pPr>
        <w:jc w:val="right"/>
        <w:rPr>
          <w:rFonts w:ascii="Cambria" w:hAnsi="Cambria" w:cs="Tahoma"/>
          <w:sz w:val="22"/>
          <w:szCs w:val="22"/>
        </w:rPr>
      </w:pPr>
    </w:p>
    <w:p w:rsidR="001579AD" w:rsidRPr="00FF36E1" w:rsidRDefault="001579AD"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D.Lgs.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1579AD" w:rsidRPr="00FF36E1" w:rsidRDefault="001579AD"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1579AD" w:rsidRPr="00FF36E1" w:rsidRDefault="001579AD"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1579AD" w:rsidRPr="00FF36E1" w:rsidTr="00FA355A">
        <w:tc>
          <w:tcPr>
            <w:tcW w:w="3328" w:type="pct"/>
          </w:tcPr>
          <w:p w:rsidR="001579AD" w:rsidRPr="00FF36E1" w:rsidRDefault="001579AD"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1579AD" w:rsidRPr="00FF36E1" w:rsidRDefault="001579AD"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8E294C" w:rsidRDefault="001579AD" w:rsidP="00860373">
            <w:pPr>
              <w:jc w:val="both"/>
              <w:rPr>
                <w:rFonts w:ascii="Cambria" w:hAnsi="Cambria" w:cs="Tahoma"/>
                <w:color w:val="000000"/>
                <w:sz w:val="22"/>
                <w:szCs w:val="22"/>
              </w:rPr>
            </w:pPr>
            <w:r w:rsidRPr="008E294C">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1579AD" w:rsidRPr="008E294C" w:rsidRDefault="001579AD" w:rsidP="00860373">
            <w:pPr>
              <w:pStyle w:val="Corpodeltesto2"/>
              <w:spacing w:after="0" w:line="240" w:lineRule="auto"/>
              <w:jc w:val="center"/>
              <w:rPr>
                <w:rFonts w:ascii="Cambria" w:hAnsi="Cambria" w:cs="Tahoma"/>
                <w:sz w:val="22"/>
                <w:szCs w:val="22"/>
              </w:rPr>
            </w:pPr>
            <w:r w:rsidRPr="008E294C">
              <w:rPr>
                <w:rFonts w:ascii="Cambria" w:hAnsi="Cambria" w:cs="Tahoma"/>
                <w:sz w:val="22"/>
                <w:szCs w:val="22"/>
              </w:rPr>
              <w:t>0,00</w:t>
            </w:r>
          </w:p>
        </w:tc>
      </w:tr>
    </w:tbl>
    <w:p w:rsidR="001579AD" w:rsidRDefault="001579AD" w:rsidP="00697601">
      <w:pPr>
        <w:jc w:val="both"/>
        <w:rPr>
          <w:rFonts w:ascii="Cambria" w:hAnsi="Cambria" w:cs="Tahoma"/>
          <w:sz w:val="22"/>
          <w:szCs w:val="22"/>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1579AD" w:rsidRPr="005D5727" w:rsidRDefault="001579AD"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1579AD" w:rsidRPr="00FF36E1" w:rsidRDefault="001579AD" w:rsidP="00087C8F">
      <w:pPr>
        <w:rPr>
          <w:rFonts w:ascii="Cambria" w:hAnsi="Cambria"/>
        </w:rPr>
        <w:sectPr w:rsidR="001579AD" w:rsidRPr="00FF36E1" w:rsidSect="00697601">
          <w:pgSz w:w="16838" w:h="11906" w:orient="landscape"/>
          <w:pgMar w:top="1134" w:right="1417" w:bottom="1134" w:left="1134" w:header="708" w:footer="708" w:gutter="0"/>
          <w:cols w:space="708"/>
          <w:docGrid w:linePitch="360"/>
        </w:sectPr>
      </w:pPr>
    </w:p>
    <w:p w:rsidR="001579AD" w:rsidRPr="005D5727" w:rsidRDefault="001579AD" w:rsidP="005D5727">
      <w:pPr>
        <w:spacing w:after="200"/>
        <w:contextualSpacing/>
        <w:rPr>
          <w:rFonts w:ascii="Cambria" w:hAnsi="Cambria" w:cs="Tahoma"/>
          <w:sz w:val="22"/>
          <w:szCs w:val="22"/>
        </w:rPr>
      </w:pPr>
    </w:p>
    <w:p w:rsidR="001579AD" w:rsidRPr="008E294C"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8E294C">
        <w:rPr>
          <w:rFonts w:ascii="Cambria" w:hAnsi="Cambria" w:cs="Tahoma"/>
          <w:b/>
          <w:sz w:val="40"/>
          <w:szCs w:val="40"/>
        </w:rPr>
        <w:t>ID.</w:t>
      </w:r>
      <w:r w:rsidR="00C83802">
        <w:rPr>
          <w:rFonts w:ascii="Cambria" w:hAnsi="Cambria" w:cs="Tahoma"/>
          <w:b/>
          <w:sz w:val="40"/>
          <w:szCs w:val="40"/>
        </w:rPr>
        <w:t>15PRE014</w:t>
      </w:r>
    </w:p>
    <w:p w:rsidR="001579AD" w:rsidRPr="00F57EF4"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8E294C">
        <w:rPr>
          <w:rFonts w:ascii="Cambria" w:hAnsi="Cambria" w:cs="Tahoma"/>
          <w:sz w:val="40"/>
          <w:szCs w:val="40"/>
        </w:rPr>
        <w:t xml:space="preserve">SCHEMA DI CONVENZIONE PER L’AFFIDAMENTO DELLA FORNITURA </w:t>
      </w:r>
      <w:r w:rsidR="00C83802">
        <w:rPr>
          <w:rFonts w:ascii="Cambria" w:hAnsi="Cambria" w:cs="Tahoma"/>
          <w:sz w:val="40"/>
          <w:szCs w:val="40"/>
        </w:rPr>
        <w:t>“VITRECTOMIA E FACOEMULSIFICAZIONE: SERVICE DI APPARECCHIATURE E MATERIALI DI CONSUMO”</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1579AD" w:rsidRPr="005D5727" w:rsidRDefault="001579AD" w:rsidP="005D5727">
      <w:pPr>
        <w:contextualSpacing/>
        <w:jc w:val="both"/>
        <w:rPr>
          <w:rFonts w:ascii="Cambria" w:hAnsi="Cambria" w:cs="Tahoma"/>
          <w:sz w:val="22"/>
          <w:szCs w:val="22"/>
        </w:rPr>
      </w:pPr>
      <w:r>
        <w:rPr>
          <w:rFonts w:ascii="Cambria" w:hAnsi="Cambria" w:cs="Tahoma"/>
          <w:sz w:val="22"/>
          <w:szCs w:val="22"/>
        </w:rPr>
        <w:t>art.   5 Durata della fornitura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16 Riservatezza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17 Controversie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1579AD" w:rsidRPr="005D5727" w:rsidRDefault="001579AD" w:rsidP="005D5727">
      <w:pPr>
        <w:contextualSpacing/>
        <w:rPr>
          <w:rFonts w:ascii="Cambria" w:hAnsi="Cambria" w:cs="Tahoma"/>
          <w:sz w:val="22"/>
          <w:szCs w:val="22"/>
        </w:rPr>
      </w:pP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br w:type="page"/>
      </w:r>
    </w:p>
    <w:p w:rsidR="001579AD" w:rsidRPr="0025164C" w:rsidRDefault="001579AD"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1579AD" w:rsidRPr="0025164C" w:rsidRDefault="001579AD"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2 “Bassa Friulana-Isontina” (AAS2)</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“Burlo Garofolo” di Trieste (BURLO)</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1579AD" w:rsidRDefault="001579AD"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1579AD" w:rsidRPr="005D5727" w:rsidRDefault="001579AD" w:rsidP="005D5727">
      <w:pPr>
        <w:ind w:right="-1"/>
        <w:contextualSpacing/>
        <w:jc w:val="center"/>
        <w:rPr>
          <w:rFonts w:ascii="Cambria" w:hAnsi="Cambria" w:cs="Tahoma"/>
          <w:sz w:val="22"/>
          <w:szCs w:val="22"/>
        </w:rPr>
      </w:pPr>
    </w:p>
    <w:p w:rsidR="001579AD" w:rsidRPr="008E294C"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presente schema di Convenzione disciplina la stipula di una convenzione per l’affidamento della </w:t>
      </w:r>
      <w:r w:rsidRPr="008E294C">
        <w:rPr>
          <w:rFonts w:ascii="Cambria" w:hAnsi="Cambria" w:cs="Tahoma"/>
          <w:sz w:val="22"/>
          <w:szCs w:val="22"/>
        </w:rPr>
        <w:t xml:space="preserve">fornitura </w:t>
      </w:r>
      <w:r w:rsidR="00C83802">
        <w:rPr>
          <w:rFonts w:ascii="Cambria" w:hAnsi="Cambria" w:cs="Tahoma"/>
          <w:sz w:val="22"/>
          <w:szCs w:val="22"/>
        </w:rPr>
        <w:t>“VITRECTOMIA E FACOEMULSIFICAZIONE: SERVICE DI APPARECCHIATURE E MATERIALI DI CONSUMO”</w:t>
      </w:r>
      <w:r w:rsidRPr="008E294C">
        <w:rPr>
          <w:rFonts w:ascii="Cambria" w:hAnsi="Cambria" w:cs="Tahoma"/>
          <w:sz w:val="22"/>
          <w:szCs w:val="22"/>
        </w:rPr>
        <w:t xml:space="preserve"> occorrente agli Enti del Servizio sanitario regionale del Friuli Venezia Giulia.</w:t>
      </w:r>
    </w:p>
    <w:p w:rsidR="001579AD" w:rsidRPr="008E294C" w:rsidRDefault="001579AD" w:rsidP="00203B02">
      <w:pPr>
        <w:pStyle w:val="Corpodeltesto2"/>
        <w:spacing w:after="0" w:line="240" w:lineRule="auto"/>
        <w:jc w:val="both"/>
        <w:rPr>
          <w:rFonts w:ascii="Cambria" w:hAnsi="Cambria" w:cs="Tahoma"/>
          <w:sz w:val="22"/>
          <w:szCs w:val="22"/>
        </w:rPr>
      </w:pPr>
      <w:r w:rsidRPr="008E294C">
        <w:rPr>
          <w:rFonts w:ascii="Cambria" w:hAnsi="Cambria" w:cs="Tahoma"/>
          <w:sz w:val="22"/>
          <w:szCs w:val="22"/>
        </w:rPr>
        <w:t>La denominazione dei singoli Enti e i fabbisogni presunti sono specificati nel file excel ”Allegato al Capitolato Speciale” di gara.</w:t>
      </w:r>
    </w:p>
    <w:p w:rsidR="001579AD" w:rsidRPr="008E294C" w:rsidRDefault="001579AD" w:rsidP="00203B02">
      <w:pPr>
        <w:pStyle w:val="Corpodeltesto2"/>
        <w:spacing w:after="0" w:line="240" w:lineRule="auto"/>
        <w:jc w:val="both"/>
        <w:rPr>
          <w:rFonts w:ascii="Cambria" w:hAnsi="Cambria" w:cs="Tahoma"/>
          <w:sz w:val="22"/>
          <w:szCs w:val="22"/>
        </w:rPr>
      </w:pPr>
      <w:r w:rsidRPr="008E294C">
        <w:rPr>
          <w:rFonts w:ascii="Cambria" w:hAnsi="Cambria" w:cs="Tahoma"/>
          <w:sz w:val="22"/>
          <w:szCs w:val="22"/>
        </w:rPr>
        <w:t xml:space="preserve">La fornitura di che trattasi è articolata in LOTTI, specificati nel file excel ”Allegato al Capitolato Speciale” di gara, corrispondenti ai prodotti posti in gara nelle quantità e con i requisiti prescritti. </w:t>
      </w:r>
    </w:p>
    <w:p w:rsidR="001579AD" w:rsidRDefault="001579AD" w:rsidP="00203B02">
      <w:pPr>
        <w:ind w:right="-1"/>
        <w:contextualSpacing/>
        <w:jc w:val="both"/>
        <w:rPr>
          <w:rFonts w:ascii="Cambria" w:hAnsi="Cambria" w:cs="Tahoma"/>
          <w:sz w:val="22"/>
          <w:szCs w:val="22"/>
        </w:rPr>
      </w:pPr>
      <w:r w:rsidRPr="008E294C">
        <w:rPr>
          <w:rFonts w:ascii="Cambria" w:hAnsi="Cambria" w:cs="Tahoma"/>
          <w:sz w:val="22"/>
          <w:szCs w:val="22"/>
        </w:rPr>
        <w:t>Nel medesimo file excel ”Allegato al Capitolato Speciale” di gara sono altresì indicati i prezzi base fissati quale soglia massima per ciascun lotto.</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1579AD" w:rsidRDefault="001579AD" w:rsidP="005D5727">
      <w:pPr>
        <w:pStyle w:val="CM6"/>
        <w:spacing w:line="240" w:lineRule="auto"/>
        <w:contextualSpacing/>
        <w:jc w:val="both"/>
        <w:rPr>
          <w:rFonts w:ascii="Cambria" w:hAnsi="Cambria" w:cs="Tahoma"/>
          <w:sz w:val="22"/>
          <w:szCs w:val="22"/>
        </w:rPr>
      </w:pPr>
    </w:p>
    <w:p w:rsidR="001579AD" w:rsidRPr="00203B02" w:rsidRDefault="001579AD"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1579AD" w:rsidRPr="00203B02" w:rsidRDefault="001579AD"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1579AD" w:rsidRDefault="001579AD"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Lgs 50/2016 (art. 31 comma 1, nonché artt. 100 e seguenti). </w:t>
      </w:r>
    </w:p>
    <w:p w:rsidR="001579AD" w:rsidRDefault="001579AD"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1579AD" w:rsidRDefault="001579AD" w:rsidP="005D5727">
      <w:pPr>
        <w:ind w:right="-1"/>
        <w:contextualSpacing/>
        <w:rPr>
          <w:rFonts w:ascii="Cambria" w:hAnsi="Cambria" w:cs="Tahoma"/>
          <w:sz w:val="22"/>
          <w:szCs w:val="22"/>
        </w:rPr>
      </w:pPr>
    </w:p>
    <w:p w:rsidR="001579AD" w:rsidRPr="005D5727" w:rsidRDefault="001579AD" w:rsidP="005D5727">
      <w:pPr>
        <w:ind w:right="-1"/>
        <w:contextualSpacing/>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1579AD" w:rsidRPr="005D5727" w:rsidRDefault="001579AD" w:rsidP="005D5727">
      <w:pPr>
        <w:contextualSpacing/>
        <w:rPr>
          <w:rFonts w:ascii="Cambria" w:hAnsi="Cambria" w:cs="Tahoma"/>
          <w:sz w:val="22"/>
          <w:szCs w:val="22"/>
          <w:highlight w:val="yellow"/>
        </w:rPr>
      </w:pPr>
    </w:p>
    <w:p w:rsidR="001579AD" w:rsidRPr="00A9149C" w:rsidRDefault="001579AD"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1579AD" w:rsidRPr="00A9149C" w:rsidRDefault="001579AD"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1579AD" w:rsidRPr="00A9149C" w:rsidRDefault="001579AD"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1579AD" w:rsidRPr="00A9149C" w:rsidRDefault="001579AD"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1579AD" w:rsidRDefault="001579AD"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4</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Lgs. 50/2016; la stessa dovrà avere un importo pari al 10 per cento dell'importo contrattuale (con la specificazione che potranno essere effettuate le riduzioni previste dall'articolo 93, comma </w:t>
      </w:r>
      <w:smartTag w:uri="urn:schemas-microsoft-com:office:smarttags" w:element="metricconverter">
        <w:smartTagPr>
          <w:attr w:name="ProductID" w:val="1 a"/>
        </w:smartTagPr>
        <w:r w:rsidRPr="005D5727">
          <w:rPr>
            <w:rFonts w:ascii="Cambria" w:hAnsi="Cambria" w:cs="Tahoma"/>
            <w:sz w:val="22"/>
            <w:szCs w:val="22"/>
          </w:rPr>
          <w:t>7, in</w:t>
        </w:r>
      </w:smartTag>
      <w:r w:rsidRPr="005D5727">
        <w:rPr>
          <w:rFonts w:ascii="Cambria" w:hAnsi="Cambria" w:cs="Tahoma"/>
          <w:sz w:val="22"/>
          <w:szCs w:val="22"/>
        </w:rPr>
        <w:t xml:space="preserve">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1579AD" w:rsidRPr="005D5727" w:rsidRDefault="001579AD"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La mancata costituzione della garanzia determina la decadenza dell'affidamento e l'acquisizione della cauzione provvisoria presentata in sede di offerta, ai sensi dell’art. 103, comma 3 del D.Lgs. 50/2016.</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1579AD" w:rsidRPr="005D5727" w:rsidRDefault="001579AD"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1579AD" w:rsidRPr="005D5727" w:rsidRDefault="001579AD" w:rsidP="005D5727">
      <w:pPr>
        <w:ind w:left="709"/>
        <w:contextualSpacing/>
        <w:jc w:val="both"/>
        <w:rPr>
          <w:rFonts w:ascii="Cambria" w:hAnsi="Cambria" w:cs="Tahoma"/>
          <w:sz w:val="22"/>
          <w:szCs w:val="22"/>
        </w:rPr>
      </w:pPr>
    </w:p>
    <w:p w:rsidR="001579AD" w:rsidRDefault="001579AD" w:rsidP="00B40D67">
      <w:pPr>
        <w:pStyle w:val="CM17"/>
        <w:spacing w:after="0"/>
        <w:jc w:val="both"/>
        <w:rPr>
          <w:rFonts w:ascii="Cambria" w:hAnsi="Cambria" w:cs="Tahoma"/>
          <w:sz w:val="22"/>
          <w:szCs w:val="22"/>
        </w:rPr>
      </w:pPr>
      <w:r w:rsidRPr="008E294C">
        <w:rPr>
          <w:rFonts w:ascii="Cambria" w:hAnsi="Cambria" w:cs="Tahoma"/>
          <w:sz w:val="22"/>
          <w:szCs w:val="22"/>
        </w:rPr>
        <w:t xml:space="preserve">La Convenzione stipulata con l’aggiudicatario di ciascun singolo Lotto ha </w:t>
      </w:r>
      <w:r w:rsidRPr="00D51094">
        <w:rPr>
          <w:rFonts w:ascii="Cambria" w:hAnsi="Cambria" w:cs="Tahoma"/>
          <w:bCs/>
          <w:sz w:val="22"/>
          <w:szCs w:val="22"/>
        </w:rPr>
        <w:t>durata</w:t>
      </w:r>
      <w:r w:rsidRPr="00D51094">
        <w:rPr>
          <w:rFonts w:ascii="Cambria" w:hAnsi="Cambria" w:cs="Tahoma"/>
          <w:sz w:val="22"/>
          <w:szCs w:val="22"/>
        </w:rPr>
        <w:t xml:space="preserve"> di 48 mesi dalla</w:t>
      </w:r>
      <w:r w:rsidRPr="008E294C">
        <w:rPr>
          <w:rFonts w:ascii="Cambria" w:hAnsi="Cambria" w:cs="Tahoma"/>
          <w:sz w:val="22"/>
          <w:szCs w:val="22"/>
        </w:rPr>
        <w:t xml:space="preserve"> data della sua attivazione.</w:t>
      </w:r>
      <w:r w:rsidRPr="002B1472">
        <w:rPr>
          <w:rFonts w:ascii="Cambria" w:hAnsi="Cambria" w:cs="Tahoma"/>
          <w:sz w:val="22"/>
          <w:szCs w:val="22"/>
        </w:rPr>
        <w:t xml:space="preserve"> </w:t>
      </w:r>
    </w:p>
    <w:p w:rsidR="001579AD" w:rsidRPr="002B1472" w:rsidRDefault="001579AD"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1579AD" w:rsidRPr="002B1472" w:rsidRDefault="001579AD"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1579AD" w:rsidRDefault="001579AD"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1579AD" w:rsidRPr="005D5727" w:rsidRDefault="001579AD" w:rsidP="00B40D67">
      <w:pPr>
        <w:autoSpaceDE w:val="0"/>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Si applicano inoltre le cause di risoluzione e recesso di cui agli artt. 108 e 109 D.lgs 50/2016.</w:t>
      </w:r>
    </w:p>
    <w:p w:rsidR="001579AD" w:rsidRPr="005D5727" w:rsidRDefault="001579AD"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1579AD"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1579AD" w:rsidRPr="005D5727" w:rsidRDefault="001579AD"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pallets europeo il cui ingombro in altezza non dovrà essere superiore a </w:t>
      </w:r>
      <w:smartTag w:uri="urn:schemas-microsoft-com:office:smarttags" w:element="metricconverter">
        <w:smartTagPr>
          <w:attr w:name="ProductID" w:val="1 a"/>
        </w:smartTagPr>
        <w:r w:rsidRPr="005D5727">
          <w:rPr>
            <w:rFonts w:ascii="Cambria" w:hAnsi="Cambria" w:cs="Tahoma"/>
            <w:sz w:val="22"/>
            <w:szCs w:val="22"/>
          </w:rPr>
          <w:t>120 cm</w:t>
        </w:r>
      </w:smartTag>
      <w:r w:rsidRPr="005D5727">
        <w:rPr>
          <w:rFonts w:ascii="Cambria" w:hAnsi="Cambria"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1 a"/>
        </w:smartTagPr>
        <w:r w:rsidRPr="005D5727">
          <w:rPr>
            <w:rFonts w:ascii="Cambria" w:hAnsi="Cambria" w:cs="Tahoma"/>
            <w:sz w:val="22"/>
            <w:szCs w:val="22"/>
          </w:rPr>
          <w:t>80 cm</w:t>
        </w:r>
      </w:smartTag>
      <w:r w:rsidRPr="005D5727">
        <w:rPr>
          <w:rFonts w:ascii="Cambria" w:hAnsi="Cambria" w:cs="Tahoma"/>
          <w:sz w:val="22"/>
          <w:szCs w:val="22"/>
        </w:rPr>
        <w:t xml:space="preserve">. </w:t>
      </w:r>
    </w:p>
    <w:p w:rsidR="001579AD" w:rsidRDefault="001579AD" w:rsidP="005D5727">
      <w:pPr>
        <w:contextualSpacing/>
        <w:jc w:val="center"/>
        <w:rPr>
          <w:rFonts w:ascii="Cambria" w:hAnsi="Cambria" w:cs="Tahoma"/>
          <w:bCs/>
          <w:sz w:val="22"/>
          <w:szCs w:val="22"/>
        </w:rPr>
      </w:pPr>
    </w:p>
    <w:p w:rsidR="001579AD" w:rsidRDefault="001579AD" w:rsidP="005D5727">
      <w:pPr>
        <w:contextualSpacing/>
        <w:jc w:val="center"/>
        <w:rPr>
          <w:rFonts w:ascii="Cambria" w:hAnsi="Cambria" w:cs="Tahoma"/>
          <w:bCs/>
          <w:sz w:val="22"/>
          <w:szCs w:val="22"/>
        </w:rPr>
      </w:pPr>
    </w:p>
    <w:p w:rsidR="001579AD" w:rsidRPr="00B15DB5" w:rsidRDefault="001579AD"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1579AD" w:rsidRPr="00B15DB5" w:rsidRDefault="001579AD" w:rsidP="00B15DB5">
      <w:pPr>
        <w:jc w:val="both"/>
        <w:rPr>
          <w:rFonts w:ascii="Cambria" w:hAnsi="Cambria" w:cs="Tahoma"/>
          <w:sz w:val="22"/>
          <w:szCs w:val="22"/>
        </w:rPr>
      </w:pPr>
    </w:p>
    <w:p w:rsidR="001579AD" w:rsidRPr="00B15DB5" w:rsidRDefault="001579AD"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1579AD" w:rsidRPr="00B15DB5" w:rsidRDefault="001579AD"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1579AD" w:rsidRPr="00B15DB5" w:rsidRDefault="001579AD"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1579AD" w:rsidRPr="00B15DB5" w:rsidRDefault="001579AD"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1579AD" w:rsidRPr="00B15DB5" w:rsidRDefault="001579AD"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1579AD" w:rsidRPr="00B15DB5" w:rsidRDefault="001579AD" w:rsidP="00B15DB5">
      <w:pPr>
        <w:jc w:val="both"/>
        <w:rPr>
          <w:rFonts w:ascii="Cambria" w:hAnsi="Cambria"/>
          <w:sz w:val="22"/>
          <w:szCs w:val="22"/>
        </w:rPr>
      </w:pPr>
    </w:p>
    <w:p w:rsidR="001579AD" w:rsidRDefault="001579AD"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sidR="00C62C4A">
        <w:rPr>
          <w:rFonts w:ascii="Cambria" w:hAnsi="Cambria"/>
          <w:sz w:val="22"/>
          <w:szCs w:val="22"/>
        </w:rPr>
        <w:t>9</w:t>
      </w:r>
      <w:r w:rsidRPr="00B15DB5">
        <w:rPr>
          <w:rFonts w:ascii="Cambria" w:hAnsi="Cambria"/>
          <w:sz w:val="22"/>
          <w:szCs w:val="22"/>
        </w:rPr>
        <w:t>.</w:t>
      </w:r>
    </w:p>
    <w:p w:rsidR="001579AD" w:rsidRDefault="001579AD" w:rsidP="005D5727">
      <w:pPr>
        <w:contextualSpacing/>
        <w:jc w:val="center"/>
        <w:rPr>
          <w:rFonts w:ascii="Cambria" w:hAnsi="Cambria" w:cs="Tahoma"/>
          <w:bCs/>
          <w:sz w:val="22"/>
          <w:szCs w:val="22"/>
        </w:rPr>
      </w:pPr>
    </w:p>
    <w:p w:rsidR="001579AD" w:rsidRDefault="001579AD" w:rsidP="005D5727">
      <w:pPr>
        <w:contextualSpacing/>
        <w:jc w:val="center"/>
        <w:rPr>
          <w:rFonts w:ascii="Cambria" w:hAnsi="Cambria" w:cs="Tahoma"/>
          <w:bCs/>
          <w:sz w:val="22"/>
          <w:szCs w:val="22"/>
        </w:rPr>
      </w:pP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art. 8</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  fornitura;</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lgs. 30 marzo 2001 n. </w:t>
      </w:r>
      <w:smartTag w:uri="urn:schemas-microsoft-com:office:smarttags" w:element="metricconverter">
        <w:smartTagPr>
          <w:attr w:name="ProductID" w:val="1 a"/>
        </w:smartTagPr>
        <w:r w:rsidRPr="005D5727">
          <w:rPr>
            <w:rFonts w:ascii="Cambria" w:hAnsi="Cambria" w:cs="Tahoma"/>
            <w:bCs/>
            <w:sz w:val="22"/>
            <w:szCs w:val="22"/>
          </w:rPr>
          <w:t>165”</w:t>
        </w:r>
      </w:smartTag>
      <w:r w:rsidRPr="005D5727">
        <w:rPr>
          <w:rFonts w:ascii="Cambria" w:hAnsi="Cambria" w:cs="Tahoma"/>
          <w:bCs/>
          <w:sz w:val="22"/>
          <w:szCs w:val="22"/>
        </w:rPr>
        <w:t>;</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nei casi di cui all’art. 108, c.2 del D. Lgs. 50/2016.</w:t>
      </w:r>
    </w:p>
    <w:p w:rsidR="001579AD" w:rsidRPr="005D5727" w:rsidRDefault="001579AD" w:rsidP="005D5727">
      <w:pPr>
        <w:autoSpaceDE w:val="0"/>
        <w:autoSpaceDN w:val="0"/>
        <w:adjustRightInd w:val="0"/>
        <w:contextualSpacing/>
        <w:jc w:val="both"/>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1579AD" w:rsidRPr="005D5727" w:rsidRDefault="001579AD"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1579AD" w:rsidRDefault="001579AD" w:rsidP="005D5727">
      <w:pPr>
        <w:ind w:right="-1"/>
        <w:contextualSpacing/>
        <w:jc w:val="center"/>
        <w:rPr>
          <w:rFonts w:ascii="Cambria" w:hAnsi="Cambria" w:cs="Tahoma"/>
          <w:bCs/>
          <w:sz w:val="22"/>
          <w:szCs w:val="22"/>
        </w:rPr>
      </w:pPr>
    </w:p>
    <w:p w:rsidR="001579AD" w:rsidRDefault="001579AD" w:rsidP="005D5727">
      <w:pPr>
        <w:ind w:right="-1"/>
        <w:contextualSpacing/>
        <w:jc w:val="center"/>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1579AD" w:rsidRPr="005D5727" w:rsidRDefault="001579AD"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1579AD" w:rsidRPr="005D5727" w:rsidRDefault="001579AD"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1579AD" w:rsidRPr="008B457F" w:rsidRDefault="001579AD"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1579AD" w:rsidRPr="008B457F" w:rsidRDefault="001579AD"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1579AD"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1579AD" w:rsidRPr="005D5727" w:rsidRDefault="001579AD" w:rsidP="005D5727">
      <w:pPr>
        <w:autoSpaceDE w:val="0"/>
        <w:autoSpaceDN w:val="0"/>
        <w:adjustRightInd w:val="0"/>
        <w:contextualSpacing/>
        <w:jc w:val="both"/>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1579AD"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E’ fatto divieto della cessione, anche parziale, del contratto, quando la stessa non rientra nell’ambito delle vicende soggettive dell’esecutore del contratto di cui all’art 105 del D. Lgs. 50/2016.</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1579AD"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1579AD" w:rsidRPr="005D5727" w:rsidRDefault="001579AD"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14</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pagamento delle fatture avverrà ai sensi del D. Lgs. n. 231/2002 e s.i.m.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(Split payment).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15</w:t>
      </w:r>
    </w:p>
    <w:p w:rsidR="001579AD" w:rsidRPr="005D5727" w:rsidRDefault="001579AD"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art.16</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(Riservatezza)</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In conformità a quanto previsto dal D. Lgs. 196/03 e s.m.i.,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(Controversie)</w:t>
      </w:r>
    </w:p>
    <w:p w:rsidR="001579AD" w:rsidRPr="005D5727" w:rsidRDefault="001579AD" w:rsidP="005D5727">
      <w:pPr>
        <w:contextualSpacing/>
        <w:jc w:val="center"/>
        <w:rPr>
          <w:rFonts w:ascii="Cambria" w:hAnsi="Cambria" w:cs="Tahoma"/>
          <w:sz w:val="22"/>
          <w:szCs w:val="22"/>
        </w:rPr>
      </w:pPr>
    </w:p>
    <w:p w:rsidR="001579AD" w:rsidRDefault="001579AD"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19</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Lgs. 196/2003 e s.m.i. in materia di Privacy sono demandati alle singole aziende del SSR aderenti alla presente convenzione, cui compete la gestione contrattuale. </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20</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1579AD" w:rsidRDefault="001579AD" w:rsidP="005D5727">
      <w:pPr>
        <w:contextualSpacing/>
        <w:jc w:val="both"/>
        <w:rPr>
          <w:rFonts w:ascii="Cambria" w:hAnsi="Cambria" w:cs="Tahoma"/>
          <w:sz w:val="22"/>
          <w:szCs w:val="22"/>
        </w:rPr>
      </w:pPr>
    </w:p>
    <w:p w:rsidR="001579AD" w:rsidRPr="00F91147" w:rsidRDefault="001579AD" w:rsidP="005D5727">
      <w:pPr>
        <w:contextualSpacing/>
        <w:jc w:val="both"/>
        <w:rPr>
          <w:rFonts w:ascii="Cambria" w:hAnsi="Cambria" w:cs="Tahoma"/>
          <w:sz w:val="22"/>
          <w:szCs w:val="22"/>
        </w:rPr>
      </w:pPr>
      <w:r w:rsidRPr="00F91147">
        <w:rPr>
          <w:rFonts w:ascii="Cambria" w:hAnsi="Cambria" w:cs="Tahoma"/>
          <w:color w:val="000000"/>
          <w:sz w:val="22"/>
          <w:szCs w:val="22"/>
        </w:rPr>
        <w:t>La convenzione verrà stipulata ai sensi di quanto previsto dall'art.32, comma 14 del D.</w:t>
      </w:r>
      <w:r w:rsidRPr="00F91147">
        <w:rPr>
          <w:rFonts w:ascii="Cambria" w:hAnsi="Cambria" w:cs="Tahoma"/>
          <w:sz w:val="22"/>
          <w:szCs w:val="22"/>
        </w:rPr>
        <w:t xml:space="preserve"> </w:t>
      </w:r>
      <w:r w:rsidRPr="005D5727">
        <w:rPr>
          <w:rFonts w:ascii="Cambria" w:hAnsi="Cambria" w:cs="Tahoma"/>
          <w:sz w:val="22"/>
          <w:szCs w:val="22"/>
        </w:rPr>
        <w:t>Lgs.</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1579AD" w:rsidRPr="00F91147" w:rsidRDefault="001579AD"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1579AD" w:rsidRDefault="001579AD" w:rsidP="005D5727">
      <w:pPr>
        <w:contextualSpacing/>
        <w:jc w:val="both"/>
        <w:rPr>
          <w:rFonts w:ascii="Cambria" w:hAnsi="Cambria" w:cs="Tahoma"/>
          <w:sz w:val="22"/>
          <w:szCs w:val="22"/>
        </w:rPr>
      </w:pPr>
    </w:p>
    <w:p w:rsidR="00D51094" w:rsidRPr="005D5727" w:rsidRDefault="00D51094"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21</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1579AD" w:rsidRDefault="001579AD" w:rsidP="005D5727">
      <w:pPr>
        <w:contextualSpacing/>
        <w:rPr>
          <w:rFonts w:ascii="Cambria" w:eastAsia="SimSun" w:hAnsi="Cambria" w:cs="Tahoma"/>
          <w:b/>
          <w:bCs/>
          <w:sz w:val="22"/>
          <w:szCs w:val="22"/>
          <w:u w:val="single"/>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(Stipula della Convenzione)</w:t>
      </w:r>
      <w:r>
        <w:rPr>
          <w:rFonts w:ascii="Cambria" w:hAnsi="Cambria" w:cs="Tahoma"/>
          <w:sz w:val="22"/>
          <w:szCs w:val="22"/>
        </w:rPr>
        <w:t xml:space="preserve"> </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23</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3"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24</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(Clausola finale)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1579AD" w:rsidRDefault="001579AD" w:rsidP="005D5727">
      <w:pPr>
        <w:ind w:left="1080"/>
        <w:contextualSpacing/>
        <w:jc w:val="both"/>
        <w:rPr>
          <w:rFonts w:ascii="Cambria" w:hAnsi="Cambria" w:cs="Tahoma"/>
          <w:sz w:val="22"/>
          <w:szCs w:val="22"/>
          <w:highlight w:val="cyan"/>
        </w:rPr>
      </w:pPr>
    </w:p>
    <w:p w:rsidR="001579AD" w:rsidRPr="005D5727" w:rsidRDefault="001579AD"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1579AD" w:rsidRPr="005D5727" w:rsidRDefault="001579AD" w:rsidP="005D5727">
      <w:pPr>
        <w:numPr>
          <w:ilvl w:val="1"/>
          <w:numId w:val="14"/>
        </w:numPr>
        <w:tabs>
          <w:tab w:val="clear" w:pos="1440"/>
          <w:tab w:val="num" w:pos="426"/>
        </w:tabs>
        <w:ind w:hanging="1440"/>
        <w:contextualSpacing/>
        <w:jc w:val="both"/>
        <w:rPr>
          <w:rFonts w:ascii="Cambria" w:hAnsi="Cambria" w:cs="Tahoma"/>
          <w:sz w:val="22"/>
          <w:szCs w:val="22"/>
        </w:rPr>
      </w:pPr>
      <w:r w:rsidRPr="005D5727">
        <w:rPr>
          <w:rFonts w:ascii="Cambria" w:hAnsi="Cambria" w:cs="Tahoma"/>
          <w:sz w:val="22"/>
          <w:szCs w:val="22"/>
        </w:rPr>
        <w:t xml:space="preserve">Fac simile “Allegato </w:t>
      </w:r>
      <w:r>
        <w:rPr>
          <w:rFonts w:ascii="Cambria" w:hAnsi="Cambria" w:cs="Tahoma"/>
          <w:sz w:val="22"/>
          <w:szCs w:val="22"/>
        </w:rPr>
        <w:t>F</w:t>
      </w:r>
      <w:r w:rsidRPr="005D5727">
        <w:rPr>
          <w:rFonts w:ascii="Cambria" w:hAnsi="Cambria" w:cs="Tahoma"/>
          <w:sz w:val="22"/>
          <w:szCs w:val="22"/>
        </w:rPr>
        <w:t>”: contratto derivato</w:t>
      </w:r>
    </w:p>
    <w:p w:rsidR="001579AD" w:rsidRPr="005D5727" w:rsidRDefault="001579AD" w:rsidP="005D5727">
      <w:pPr>
        <w:numPr>
          <w:ilvl w:val="1"/>
          <w:numId w:val="14"/>
        </w:numPr>
        <w:tabs>
          <w:tab w:val="clear" w:pos="1440"/>
          <w:tab w:val="num" w:pos="426"/>
        </w:tabs>
        <w:ind w:hanging="1440"/>
        <w:contextualSpacing/>
        <w:jc w:val="both"/>
        <w:rPr>
          <w:rFonts w:ascii="Cambria" w:hAnsi="Cambria" w:cs="Tahoma"/>
          <w:sz w:val="22"/>
          <w:szCs w:val="22"/>
        </w:rPr>
      </w:pPr>
      <w:r w:rsidRPr="005D5727">
        <w:rPr>
          <w:rFonts w:ascii="Cambria" w:hAnsi="Cambria" w:cs="Tahoma"/>
          <w:sz w:val="22"/>
          <w:szCs w:val="22"/>
        </w:rPr>
        <w:t xml:space="preserve">Fac simile “Allegato </w:t>
      </w:r>
      <w:r>
        <w:rPr>
          <w:rFonts w:ascii="Cambria" w:hAnsi="Cambria" w:cs="Tahoma"/>
          <w:sz w:val="22"/>
          <w:szCs w:val="22"/>
        </w:rPr>
        <w:t>G</w:t>
      </w:r>
      <w:r w:rsidRPr="005D5727">
        <w:rPr>
          <w:rFonts w:ascii="Cambria" w:hAnsi="Cambria" w:cs="Tahoma"/>
          <w:sz w:val="22"/>
          <w:szCs w:val="22"/>
        </w:rPr>
        <w:t>”: report monitoraggio convenzione</w:t>
      </w:r>
    </w:p>
    <w:p w:rsidR="001579AD" w:rsidRPr="005D5727" w:rsidRDefault="001579AD" w:rsidP="005D5727">
      <w:pPr>
        <w:spacing w:after="200"/>
        <w:contextualSpacing/>
        <w:rPr>
          <w:rFonts w:ascii="Cambria" w:hAnsi="Cambria" w:cs="Tahoma"/>
          <w:sz w:val="22"/>
          <w:szCs w:val="22"/>
        </w:rPr>
      </w:pPr>
    </w:p>
    <w:p w:rsidR="001579AD" w:rsidRPr="005D5727" w:rsidRDefault="001579AD"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N.della richiesta: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1579AD" w:rsidRPr="005D5727" w:rsidRDefault="001579AD" w:rsidP="005D5727">
            <w:pPr>
              <w:contextualSpacing/>
              <w:rPr>
                <w:rFonts w:ascii="Cambria" w:hAnsi="Cambria" w:cs="Tahoma"/>
                <w:sz w:val="22"/>
                <w:szCs w:val="22"/>
              </w:rPr>
            </w:pPr>
          </w:p>
        </w:tc>
      </w:tr>
    </w:tbl>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Via ____________________ n________,  CAP ___________  tel ___________________________</w:t>
      </w:r>
    </w:p>
    <w:p w:rsidR="001579AD" w:rsidRPr="005D5727" w:rsidRDefault="001579AD" w:rsidP="005D5727">
      <w:pPr>
        <w:contextualSpacing/>
        <w:rPr>
          <w:rFonts w:ascii="Cambria" w:hAnsi="Cambria" w:cs="Tahoma"/>
          <w:sz w:val="22"/>
          <w:szCs w:val="22"/>
        </w:rPr>
      </w:pPr>
    </w:p>
    <w:p w:rsidR="001579AD" w:rsidRDefault="001579AD"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1579AD" w:rsidRPr="005D5727" w:rsidRDefault="001579AD" w:rsidP="008D7703">
      <w:pPr>
        <w:contextualSpacing/>
        <w:rPr>
          <w:rFonts w:ascii="Cambria" w:hAnsi="Cambria" w:cs="Tahoma"/>
          <w:sz w:val="22"/>
          <w:szCs w:val="22"/>
        </w:rPr>
      </w:pP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p>
    <w:p w:rsidR="001579AD" w:rsidRPr="005D5727" w:rsidRDefault="001579AD"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1579AD" w:rsidRPr="005D5727" w:rsidRDefault="001579AD"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1579AD" w:rsidRPr="005D5727" w:rsidRDefault="001579AD"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hAnsi="Cambria" w:cs="Tahoma"/>
                <w:b/>
                <w:bCs/>
                <w:sz w:val="22"/>
                <w:szCs w:val="22"/>
              </w:rPr>
            </w:pPr>
          </w:p>
        </w:tc>
        <w:tc>
          <w:tcPr>
            <w:tcW w:w="1599" w:type="dxa"/>
            <w:vAlign w:val="center"/>
          </w:tcPr>
          <w:p w:rsidR="001579AD" w:rsidRPr="005D5727" w:rsidRDefault="001579AD"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r>
    </w:tbl>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IVA 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1579AD" w:rsidRPr="005D5727" w:rsidRDefault="001579AD"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1579AD" w:rsidRPr="005D5727" w:rsidRDefault="001579AD" w:rsidP="005D5727">
      <w:pPr>
        <w:ind w:firstLine="708"/>
        <w:contextualSpacing/>
        <w:rPr>
          <w:rFonts w:ascii="Cambria" w:hAnsi="Cambria" w:cs="Tahoma"/>
          <w:sz w:val="22"/>
          <w:szCs w:val="22"/>
        </w:rPr>
      </w:pPr>
    </w:p>
    <w:p w:rsidR="001579AD" w:rsidRPr="005D5727" w:rsidRDefault="001579AD"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p>
    <w:p w:rsidR="001579AD" w:rsidRPr="005D5727" w:rsidRDefault="001579AD" w:rsidP="005D5727">
      <w:pPr>
        <w:spacing w:after="200"/>
        <w:contextualSpacing/>
        <w:rPr>
          <w:rFonts w:ascii="Cambria" w:hAnsi="Cambria" w:cs="Tahoma"/>
          <w:sz w:val="22"/>
          <w:szCs w:val="22"/>
        </w:rPr>
      </w:pPr>
      <w:r w:rsidRPr="005D5727">
        <w:rPr>
          <w:rFonts w:ascii="Cambria" w:hAnsi="Cambria" w:cs="Tahoma"/>
          <w:sz w:val="22"/>
          <w:szCs w:val="22"/>
        </w:rPr>
        <w:br w:type="page"/>
      </w:r>
    </w:p>
    <w:p w:rsidR="001579AD" w:rsidRPr="005D5727"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1579AD" w:rsidRPr="005D5727" w:rsidTr="001F7A1A">
        <w:tc>
          <w:tcPr>
            <w:tcW w:w="4786" w:type="dxa"/>
          </w:tcPr>
          <w:p w:rsidR="001579AD" w:rsidRPr="005D5727" w:rsidRDefault="001579AD"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1579AD" w:rsidRPr="005D5727" w:rsidRDefault="001579AD" w:rsidP="005D5727">
            <w:pPr>
              <w:contextualSpacing/>
              <w:rPr>
                <w:rFonts w:ascii="Cambria" w:hAnsi="Cambria" w:cs="Tahoma"/>
                <w:bCs/>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1579AD" w:rsidRPr="005D5727" w:rsidRDefault="001579AD" w:rsidP="005D5727">
            <w:pPr>
              <w:contextualSpacing/>
              <w:rPr>
                <w:rFonts w:ascii="Cambria" w:hAnsi="Cambria" w:cs="Tahoma"/>
                <w:bCs/>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TRIMESTRE DI RIFERIMENTO (I,II,III,IV)</w:t>
            </w:r>
          </w:p>
        </w:tc>
        <w:tc>
          <w:tcPr>
            <w:tcW w:w="5103" w:type="dxa"/>
          </w:tcPr>
          <w:p w:rsidR="001579AD" w:rsidRPr="005D5727" w:rsidRDefault="001579AD" w:rsidP="005D5727">
            <w:pPr>
              <w:contextualSpacing/>
              <w:rPr>
                <w:rFonts w:ascii="Cambria" w:hAnsi="Cambria" w:cs="Tahoma"/>
                <w:sz w:val="22"/>
                <w:szCs w:val="22"/>
              </w:rPr>
            </w:pPr>
          </w:p>
        </w:tc>
      </w:tr>
    </w:tbl>
    <w:p w:rsidR="001579AD" w:rsidRPr="005D5727" w:rsidRDefault="001579AD" w:rsidP="005D5727">
      <w:pPr>
        <w:contextualSpacing/>
        <w:rPr>
          <w:rFonts w:ascii="Cambria" w:hAnsi="Cambria" w:cs="Tahoma"/>
          <w:sz w:val="22"/>
          <w:szCs w:val="22"/>
          <w:highlight w:val="red"/>
        </w:rPr>
      </w:pPr>
    </w:p>
    <w:p w:rsidR="001579AD" w:rsidRPr="005D5727" w:rsidRDefault="001579AD" w:rsidP="005D5727">
      <w:pPr>
        <w:contextualSpacing/>
        <w:jc w:val="center"/>
        <w:rPr>
          <w:rFonts w:ascii="Cambria" w:hAnsi="Cambria" w:cs="Tahoma"/>
          <w:bCs/>
          <w:sz w:val="22"/>
          <w:szCs w:val="22"/>
        </w:rPr>
      </w:pPr>
    </w:p>
    <w:p w:rsidR="001579AD" w:rsidRPr="005D5727" w:rsidRDefault="001579AD"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569" w:type="pct"/>
            <w:vAlign w:val="center"/>
          </w:tcPr>
          <w:p w:rsidR="001579AD" w:rsidRPr="005D5727" w:rsidRDefault="001579AD" w:rsidP="005D5727">
            <w:pPr>
              <w:contextualSpacing/>
              <w:jc w:val="center"/>
              <w:rPr>
                <w:rFonts w:ascii="Cambria" w:hAnsi="Cambria" w:cs="Tahoma"/>
                <w:b/>
                <w:bCs/>
                <w:sz w:val="22"/>
                <w:szCs w:val="22"/>
              </w:rPr>
            </w:pPr>
          </w:p>
        </w:tc>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767" w:type="pct"/>
            <w:vAlign w:val="center"/>
          </w:tcPr>
          <w:p w:rsidR="001579AD" w:rsidRPr="005D5727" w:rsidRDefault="001579AD" w:rsidP="005D5727">
            <w:pPr>
              <w:contextualSpacing/>
              <w:jc w:val="center"/>
              <w:rPr>
                <w:rFonts w:ascii="Cambria" w:hAnsi="Cambria" w:cs="Tahoma"/>
                <w:b/>
                <w:bCs/>
                <w:sz w:val="22"/>
                <w:szCs w:val="22"/>
              </w:rPr>
            </w:pPr>
          </w:p>
        </w:tc>
        <w:tc>
          <w:tcPr>
            <w:tcW w:w="608" w:type="pct"/>
            <w:noWrap/>
            <w:vAlign w:val="center"/>
          </w:tcPr>
          <w:p w:rsidR="001579AD" w:rsidRPr="005D5727" w:rsidRDefault="001579AD" w:rsidP="005D5727">
            <w:pPr>
              <w:contextualSpacing/>
              <w:jc w:val="center"/>
              <w:rPr>
                <w:rFonts w:ascii="Cambria" w:hAnsi="Cambria" w:cs="Tahoma"/>
                <w:b/>
                <w:bCs/>
                <w:sz w:val="22"/>
                <w:szCs w:val="22"/>
              </w:rPr>
            </w:pPr>
          </w:p>
        </w:tc>
        <w:tc>
          <w:tcPr>
            <w:tcW w:w="831" w:type="pct"/>
            <w:noWrap/>
            <w:vAlign w:val="center"/>
          </w:tcPr>
          <w:p w:rsidR="001579AD" w:rsidRPr="005D5727" w:rsidRDefault="001579AD" w:rsidP="005D5727">
            <w:pPr>
              <w:contextualSpacing/>
              <w:jc w:val="center"/>
              <w:rPr>
                <w:rFonts w:ascii="Cambria" w:hAnsi="Cambria" w:cs="Tahoma"/>
                <w:b/>
                <w:bCs/>
                <w:sz w:val="22"/>
                <w:szCs w:val="22"/>
              </w:rPr>
            </w:pPr>
          </w:p>
        </w:tc>
        <w:tc>
          <w:tcPr>
            <w:tcW w:w="977" w:type="pct"/>
            <w:noWrap/>
            <w:vAlign w:val="center"/>
          </w:tcPr>
          <w:p w:rsidR="001579AD" w:rsidRPr="005D5727" w:rsidRDefault="001579AD" w:rsidP="005D5727">
            <w:pPr>
              <w:contextualSpacing/>
              <w:jc w:val="center"/>
              <w:rPr>
                <w:rFonts w:ascii="Cambria" w:hAnsi="Cambria" w:cs="Tahoma"/>
                <w:b/>
                <w:bCs/>
                <w:sz w:val="22"/>
                <w:szCs w:val="22"/>
              </w:rPr>
            </w:pPr>
          </w:p>
        </w:tc>
      </w:tr>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569" w:type="pct"/>
            <w:vAlign w:val="center"/>
          </w:tcPr>
          <w:p w:rsidR="001579AD" w:rsidRPr="005D5727" w:rsidRDefault="001579AD" w:rsidP="005D5727">
            <w:pPr>
              <w:contextualSpacing/>
              <w:jc w:val="center"/>
              <w:rPr>
                <w:rFonts w:ascii="Cambria" w:hAnsi="Cambria" w:cs="Tahoma"/>
                <w:b/>
                <w:bCs/>
                <w:sz w:val="22"/>
                <w:szCs w:val="22"/>
              </w:rPr>
            </w:pPr>
          </w:p>
        </w:tc>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767" w:type="pct"/>
            <w:vAlign w:val="center"/>
          </w:tcPr>
          <w:p w:rsidR="001579AD" w:rsidRPr="005D5727" w:rsidRDefault="001579AD" w:rsidP="005D5727">
            <w:pPr>
              <w:contextualSpacing/>
              <w:jc w:val="center"/>
              <w:rPr>
                <w:rFonts w:ascii="Cambria" w:hAnsi="Cambria" w:cs="Tahoma"/>
                <w:b/>
                <w:bCs/>
                <w:sz w:val="22"/>
                <w:szCs w:val="22"/>
              </w:rPr>
            </w:pPr>
          </w:p>
        </w:tc>
        <w:tc>
          <w:tcPr>
            <w:tcW w:w="608" w:type="pct"/>
            <w:noWrap/>
            <w:vAlign w:val="center"/>
          </w:tcPr>
          <w:p w:rsidR="001579AD" w:rsidRPr="005D5727" w:rsidRDefault="001579AD" w:rsidP="005D5727">
            <w:pPr>
              <w:contextualSpacing/>
              <w:jc w:val="center"/>
              <w:rPr>
                <w:rFonts w:ascii="Cambria" w:hAnsi="Cambria" w:cs="Tahoma"/>
                <w:b/>
                <w:bCs/>
                <w:sz w:val="22"/>
                <w:szCs w:val="22"/>
              </w:rPr>
            </w:pPr>
          </w:p>
        </w:tc>
        <w:tc>
          <w:tcPr>
            <w:tcW w:w="831" w:type="pct"/>
            <w:noWrap/>
            <w:vAlign w:val="center"/>
          </w:tcPr>
          <w:p w:rsidR="001579AD" w:rsidRPr="005D5727" w:rsidRDefault="001579AD" w:rsidP="005D5727">
            <w:pPr>
              <w:contextualSpacing/>
              <w:jc w:val="center"/>
              <w:rPr>
                <w:rFonts w:ascii="Cambria" w:hAnsi="Cambria" w:cs="Tahoma"/>
                <w:b/>
                <w:bCs/>
                <w:sz w:val="22"/>
                <w:szCs w:val="22"/>
              </w:rPr>
            </w:pPr>
          </w:p>
        </w:tc>
        <w:tc>
          <w:tcPr>
            <w:tcW w:w="977" w:type="pct"/>
            <w:noWrap/>
            <w:vAlign w:val="center"/>
          </w:tcPr>
          <w:p w:rsidR="001579AD" w:rsidRPr="005D5727" w:rsidRDefault="001579AD" w:rsidP="005D5727">
            <w:pPr>
              <w:contextualSpacing/>
              <w:jc w:val="center"/>
              <w:rPr>
                <w:rFonts w:ascii="Cambria" w:hAnsi="Cambria" w:cs="Tahoma"/>
                <w:b/>
                <w:bCs/>
                <w:sz w:val="22"/>
                <w:szCs w:val="22"/>
              </w:rPr>
            </w:pPr>
          </w:p>
        </w:tc>
      </w:tr>
    </w:tbl>
    <w:p w:rsidR="001579AD" w:rsidRPr="005D5727" w:rsidRDefault="001579AD" w:rsidP="005D5727">
      <w:pPr>
        <w:contextualSpacing/>
        <w:jc w:val="both"/>
        <w:rPr>
          <w:rFonts w:ascii="Cambria" w:hAnsi="Cambria" w:cs="Tahoma"/>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1579AD" w:rsidRPr="005D5727" w:rsidRDefault="001579AD" w:rsidP="005D5727">
      <w:pPr>
        <w:contextualSpacing/>
        <w:jc w:val="both"/>
        <w:rPr>
          <w:rFonts w:ascii="Cambria" w:hAnsi="Cambria" w:cs="Tahoma"/>
          <w:sz w:val="22"/>
          <w:szCs w:val="22"/>
          <w:highlight w:val="red"/>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spacing w:after="200"/>
        <w:contextualSpacing/>
        <w:rPr>
          <w:rFonts w:ascii="Cambria" w:hAnsi="Cambria" w:cs="Tahoma"/>
          <w:sz w:val="22"/>
          <w:szCs w:val="22"/>
        </w:rPr>
      </w:pPr>
      <w:r w:rsidRPr="005D5727">
        <w:rPr>
          <w:rFonts w:ascii="Cambria" w:hAnsi="Cambria" w:cs="Tahoma"/>
          <w:sz w:val="22"/>
          <w:szCs w:val="22"/>
        </w:rPr>
        <w:br w:type="page"/>
      </w:r>
    </w:p>
    <w:p w:rsidR="001579AD" w:rsidRPr="005D5727" w:rsidRDefault="001579AD" w:rsidP="005D5727">
      <w:pPr>
        <w:spacing w:after="200"/>
        <w:contextualSpacing/>
        <w:rPr>
          <w:rFonts w:ascii="Cambria" w:hAnsi="Cambria" w:cs="Tahoma"/>
          <w:sz w:val="22"/>
          <w:szCs w:val="22"/>
        </w:rPr>
      </w:pPr>
    </w:p>
    <w:p w:rsidR="001579AD" w:rsidRPr="005D5727" w:rsidRDefault="001579A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1579AD" w:rsidRPr="008E294C" w:rsidRDefault="001579A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8E294C">
        <w:rPr>
          <w:rFonts w:ascii="Cambria" w:hAnsi="Cambria" w:cs="Tahoma"/>
          <w:sz w:val="40"/>
          <w:szCs w:val="40"/>
        </w:rPr>
        <w:t xml:space="preserve">CAPITOLATO SPECIALE PER L’AFFIDAMENTO DELLA FORNITURA </w:t>
      </w:r>
      <w:r w:rsidR="00C83802">
        <w:rPr>
          <w:rFonts w:ascii="Cambria" w:hAnsi="Cambria" w:cs="Tahoma"/>
          <w:sz w:val="40"/>
          <w:szCs w:val="40"/>
        </w:rPr>
        <w:t>“VITRECTOMIA E FACOEMULSIFICAZIONE: SERVICE DI APPARECCHIATURE E MATERIALI DI CONSUMO”</w:t>
      </w:r>
    </w:p>
    <w:p w:rsidR="001579AD" w:rsidRPr="008E294C" w:rsidRDefault="001579AD" w:rsidP="005D5727">
      <w:pPr>
        <w:pStyle w:val="Corpodeltesto2"/>
        <w:spacing w:after="0" w:line="240" w:lineRule="auto"/>
        <w:contextualSpacing/>
        <w:jc w:val="center"/>
        <w:rPr>
          <w:rFonts w:ascii="Cambria" w:hAnsi="Cambria" w:cs="Tahoma"/>
          <w:b/>
          <w:sz w:val="22"/>
          <w:szCs w:val="22"/>
        </w:rPr>
      </w:pPr>
    </w:p>
    <w:p w:rsidR="001579AD" w:rsidRPr="008E294C" w:rsidRDefault="001579AD" w:rsidP="005D5727">
      <w:pPr>
        <w:pStyle w:val="Corpodeltesto2"/>
        <w:spacing w:after="0" w:line="240" w:lineRule="auto"/>
        <w:contextualSpacing/>
        <w:rPr>
          <w:rFonts w:ascii="Cambria" w:hAnsi="Cambria" w:cs="Tahoma"/>
          <w:b/>
          <w:sz w:val="22"/>
          <w:szCs w:val="22"/>
        </w:rPr>
      </w:pPr>
    </w:p>
    <w:p w:rsidR="001579AD" w:rsidRPr="008E294C" w:rsidRDefault="001579AD" w:rsidP="005D5727">
      <w:pPr>
        <w:pStyle w:val="Corpodeltesto2"/>
        <w:spacing w:after="0" w:line="240" w:lineRule="auto"/>
        <w:contextualSpacing/>
        <w:rPr>
          <w:rFonts w:ascii="Cambria" w:hAnsi="Cambria" w:cs="Tahoma"/>
          <w:b/>
          <w:sz w:val="22"/>
          <w:szCs w:val="22"/>
        </w:rPr>
      </w:pPr>
    </w:p>
    <w:p w:rsidR="0054666C" w:rsidRPr="001B75DD" w:rsidRDefault="0054666C" w:rsidP="008D65A9">
      <w:pPr>
        <w:numPr>
          <w:ilvl w:val="0"/>
          <w:numId w:val="38"/>
        </w:numPr>
        <w:jc w:val="both"/>
        <w:rPr>
          <w:rFonts w:ascii="Cambria" w:hAnsi="Cambria" w:cs="Tahoma"/>
          <w:sz w:val="22"/>
          <w:szCs w:val="22"/>
        </w:rPr>
      </w:pPr>
      <w:r w:rsidRPr="001B75DD">
        <w:rPr>
          <w:rFonts w:ascii="Cambria" w:hAnsi="Cambria" w:cs="Tahoma"/>
          <w:sz w:val="22"/>
          <w:szCs w:val="22"/>
        </w:rPr>
        <w:t>Specifiche tecniche dei lotti</w:t>
      </w:r>
    </w:p>
    <w:p w:rsidR="008965B1" w:rsidRPr="001B75DD" w:rsidRDefault="008965B1" w:rsidP="008D65A9">
      <w:pPr>
        <w:numPr>
          <w:ilvl w:val="0"/>
          <w:numId w:val="38"/>
        </w:numPr>
        <w:jc w:val="both"/>
        <w:rPr>
          <w:rFonts w:ascii="Cambria" w:hAnsi="Cambria" w:cs="Tahoma"/>
          <w:sz w:val="22"/>
          <w:szCs w:val="22"/>
        </w:rPr>
      </w:pPr>
      <w:r w:rsidRPr="001B75DD">
        <w:rPr>
          <w:rFonts w:ascii="Cambria" w:hAnsi="Cambria" w:cs="Tahoma"/>
          <w:sz w:val="22"/>
          <w:szCs w:val="22"/>
        </w:rPr>
        <w:t>Prove e visioni</w:t>
      </w:r>
    </w:p>
    <w:p w:rsidR="001579AD" w:rsidRPr="001B75DD" w:rsidRDefault="001579AD" w:rsidP="008D65A9">
      <w:pPr>
        <w:numPr>
          <w:ilvl w:val="0"/>
          <w:numId w:val="38"/>
        </w:numPr>
        <w:jc w:val="both"/>
        <w:rPr>
          <w:rFonts w:ascii="Cambria" w:hAnsi="Cambria" w:cs="Tahoma"/>
          <w:sz w:val="22"/>
          <w:szCs w:val="22"/>
        </w:rPr>
      </w:pPr>
      <w:r w:rsidRPr="001B75DD">
        <w:rPr>
          <w:rFonts w:ascii="Cambria" w:hAnsi="Cambria" w:cs="Tahoma"/>
          <w:sz w:val="22"/>
          <w:szCs w:val="22"/>
        </w:rPr>
        <w:t xml:space="preserve">Descrizioni </w:t>
      </w:r>
      <w:r w:rsidR="0054666C" w:rsidRPr="001B75DD">
        <w:rPr>
          <w:rFonts w:ascii="Cambria" w:hAnsi="Cambria" w:cs="Tahoma"/>
          <w:sz w:val="22"/>
          <w:szCs w:val="22"/>
        </w:rPr>
        <w:t>sintetiche</w:t>
      </w:r>
      <w:r w:rsidRPr="001B75DD">
        <w:rPr>
          <w:rFonts w:ascii="Cambria" w:hAnsi="Cambria" w:cs="Tahoma"/>
          <w:sz w:val="22"/>
          <w:szCs w:val="22"/>
        </w:rPr>
        <w:t>, fabbisogni presunti, prezzi base e cauzioni (rinvio all’allegato excel)</w:t>
      </w:r>
    </w:p>
    <w:p w:rsidR="001579AD" w:rsidRPr="001B75DD" w:rsidRDefault="001579AD" w:rsidP="008D65A9">
      <w:pPr>
        <w:numPr>
          <w:ilvl w:val="0"/>
          <w:numId w:val="38"/>
        </w:numPr>
        <w:jc w:val="both"/>
        <w:rPr>
          <w:rFonts w:ascii="Cambria" w:hAnsi="Cambria" w:cs="Tahoma"/>
          <w:sz w:val="22"/>
          <w:szCs w:val="22"/>
        </w:rPr>
      </w:pPr>
      <w:r w:rsidRPr="001B75DD">
        <w:rPr>
          <w:rFonts w:ascii="Cambria" w:hAnsi="Cambria" w:cs="Tahoma"/>
          <w:sz w:val="22"/>
          <w:szCs w:val="22"/>
        </w:rPr>
        <w:t>Codici CIG</w:t>
      </w:r>
    </w:p>
    <w:p w:rsidR="001579AD" w:rsidRPr="001B75DD" w:rsidRDefault="001579AD" w:rsidP="008D65A9">
      <w:pPr>
        <w:numPr>
          <w:ilvl w:val="0"/>
          <w:numId w:val="38"/>
        </w:numPr>
        <w:jc w:val="both"/>
        <w:rPr>
          <w:rFonts w:ascii="Cambria" w:hAnsi="Cambria" w:cs="Tahoma"/>
          <w:sz w:val="22"/>
          <w:szCs w:val="22"/>
        </w:rPr>
      </w:pPr>
      <w:r w:rsidRPr="001B75DD">
        <w:rPr>
          <w:rFonts w:ascii="Cambria" w:hAnsi="Cambria" w:cs="Tahoma"/>
          <w:sz w:val="22"/>
          <w:szCs w:val="22"/>
        </w:rPr>
        <w:t>Documentazione tecnico qualitativa</w:t>
      </w:r>
    </w:p>
    <w:p w:rsidR="001579AD" w:rsidRPr="001B75DD" w:rsidRDefault="001579AD" w:rsidP="008D65A9">
      <w:pPr>
        <w:numPr>
          <w:ilvl w:val="0"/>
          <w:numId w:val="38"/>
        </w:numPr>
        <w:jc w:val="both"/>
        <w:rPr>
          <w:rFonts w:ascii="Cambria" w:hAnsi="Cambria" w:cs="Tahoma"/>
          <w:sz w:val="22"/>
          <w:szCs w:val="22"/>
        </w:rPr>
      </w:pPr>
      <w:r w:rsidRPr="001B75DD">
        <w:rPr>
          <w:rFonts w:ascii="Cambria" w:hAnsi="Cambria" w:cs="Tahoma"/>
          <w:sz w:val="22"/>
          <w:szCs w:val="22"/>
        </w:rPr>
        <w:t>Modalità di attribuzione dei punteggi</w:t>
      </w:r>
    </w:p>
    <w:p w:rsidR="001579AD" w:rsidRDefault="001579AD" w:rsidP="008D65A9">
      <w:pPr>
        <w:numPr>
          <w:ilvl w:val="0"/>
          <w:numId w:val="38"/>
        </w:numPr>
        <w:jc w:val="both"/>
        <w:rPr>
          <w:rFonts w:ascii="Cambria" w:hAnsi="Cambria" w:cs="Tahoma"/>
          <w:sz w:val="22"/>
          <w:szCs w:val="22"/>
        </w:rPr>
      </w:pPr>
      <w:r w:rsidRPr="001B75DD">
        <w:rPr>
          <w:rFonts w:ascii="Cambria" w:hAnsi="Cambria" w:cs="Tahoma"/>
          <w:sz w:val="22"/>
          <w:szCs w:val="22"/>
        </w:rPr>
        <w:t xml:space="preserve">Campionatura </w:t>
      </w:r>
    </w:p>
    <w:p w:rsidR="00B52095" w:rsidRPr="001B75DD" w:rsidRDefault="00B52095" w:rsidP="008D65A9">
      <w:pPr>
        <w:numPr>
          <w:ilvl w:val="0"/>
          <w:numId w:val="38"/>
        </w:numPr>
        <w:jc w:val="both"/>
        <w:rPr>
          <w:rFonts w:ascii="Cambria" w:hAnsi="Cambria" w:cs="Tahoma"/>
          <w:sz w:val="22"/>
          <w:szCs w:val="22"/>
        </w:rPr>
      </w:pPr>
      <w:r>
        <w:rPr>
          <w:rFonts w:ascii="Cambria" w:hAnsi="Cambria" w:cs="Tahoma"/>
          <w:sz w:val="22"/>
          <w:szCs w:val="22"/>
        </w:rPr>
        <w:t>Allegati</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b/>
          <w:sz w:val="22"/>
          <w:szCs w:val="22"/>
          <w:u w:val="single"/>
        </w:rPr>
      </w:pPr>
    </w:p>
    <w:p w:rsidR="001579AD" w:rsidRPr="005D5727" w:rsidRDefault="001579AD" w:rsidP="005D5727">
      <w:pPr>
        <w:contextualSpacing/>
        <w:jc w:val="both"/>
        <w:rPr>
          <w:rFonts w:ascii="Cambria" w:hAnsi="Cambria" w:cs="Tahoma"/>
          <w:b/>
          <w:sz w:val="22"/>
          <w:szCs w:val="22"/>
          <w:u w:val="single"/>
        </w:rPr>
        <w:sectPr w:rsidR="001579AD" w:rsidRPr="005D5727" w:rsidSect="00E626C0">
          <w:footerReference w:type="default" r:id="rId15"/>
          <w:pgSz w:w="11906" w:h="16838"/>
          <w:pgMar w:top="1418" w:right="1134" w:bottom="1134" w:left="1134" w:header="709" w:footer="709" w:gutter="0"/>
          <w:cols w:space="708"/>
          <w:rtlGutter/>
          <w:docGrid w:linePitch="360"/>
        </w:sectPr>
      </w:pPr>
    </w:p>
    <w:p w:rsidR="007824F2" w:rsidRPr="0054666C" w:rsidRDefault="0054666C" w:rsidP="0064554A">
      <w:pPr>
        <w:jc w:val="both"/>
        <w:rPr>
          <w:rFonts w:ascii="Cambria" w:hAnsi="Cambria" w:cs="Tahoma"/>
          <w:b/>
          <w:sz w:val="32"/>
          <w:szCs w:val="32"/>
          <w:u w:val="single"/>
        </w:rPr>
      </w:pPr>
      <w:r w:rsidRPr="0054666C">
        <w:rPr>
          <w:rFonts w:ascii="Cambria" w:hAnsi="Cambria" w:cs="Tahoma"/>
          <w:b/>
          <w:sz w:val="32"/>
          <w:szCs w:val="32"/>
          <w:u w:val="single"/>
        </w:rPr>
        <w:lastRenderedPageBreak/>
        <w:t>SPECIFICHE TECNICHE DEI LOTTI:</w:t>
      </w:r>
    </w:p>
    <w:p w:rsidR="007824F2" w:rsidRPr="0054666C" w:rsidRDefault="007824F2" w:rsidP="0064554A">
      <w:pPr>
        <w:jc w:val="both"/>
        <w:rPr>
          <w:rFonts w:ascii="Cambria" w:hAnsi="Cambria" w:cs="Tahoma"/>
          <w:b/>
          <w:sz w:val="16"/>
          <w:szCs w:val="16"/>
          <w:u w:val="single"/>
        </w:rPr>
      </w:pPr>
    </w:p>
    <w:p w:rsidR="0054666C" w:rsidRPr="00DB2601" w:rsidRDefault="0054666C" w:rsidP="0054666C">
      <w:pPr>
        <w:numPr>
          <w:ilvl w:val="12"/>
          <w:numId w:val="0"/>
        </w:numPr>
        <w:ind w:right="-1"/>
        <w:jc w:val="both"/>
        <w:rPr>
          <w:rFonts w:ascii="Cambria" w:hAnsi="Cambria" w:cs="Calibri"/>
          <w:sz w:val="22"/>
          <w:szCs w:val="22"/>
        </w:rPr>
      </w:pPr>
      <w:r w:rsidRPr="00DB2601">
        <w:rPr>
          <w:rFonts w:ascii="Cambria" w:hAnsi="Cambria" w:cs="Calibri"/>
          <w:b/>
          <w:sz w:val="22"/>
          <w:szCs w:val="22"/>
        </w:rPr>
        <w:t>Oggetto della gara è la fornitura, in quattro lotti, di apparecchiature e materiali di consumo dedicati all’esecuzione di interventi di vitrectomia dei segmenti anteriore e posteriore dell’occhio ed interventi di rimozione di cataratta (facoemulsificazione) e gestione delle eventuali complicanze.</w:t>
      </w:r>
      <w:r w:rsidRPr="00DB2601">
        <w:rPr>
          <w:rFonts w:ascii="Cambria" w:hAnsi="Cambria" w:cs="Calibri"/>
          <w:sz w:val="22"/>
          <w:szCs w:val="22"/>
        </w:rPr>
        <w:t xml:space="preserve"> </w:t>
      </w:r>
    </w:p>
    <w:p w:rsidR="0054666C" w:rsidRPr="00DB2601" w:rsidRDefault="0054666C" w:rsidP="0054666C">
      <w:pPr>
        <w:numPr>
          <w:ilvl w:val="12"/>
          <w:numId w:val="0"/>
        </w:numPr>
        <w:spacing w:before="120"/>
        <w:jc w:val="both"/>
        <w:rPr>
          <w:rFonts w:ascii="Cambria" w:hAnsi="Cambria" w:cs="Calibri"/>
          <w:sz w:val="22"/>
          <w:szCs w:val="22"/>
        </w:rPr>
      </w:pPr>
      <w:r w:rsidRPr="00DB2601">
        <w:rPr>
          <w:rFonts w:ascii="Cambria" w:hAnsi="Cambria" w:cs="Calibri"/>
          <w:sz w:val="22"/>
          <w:szCs w:val="22"/>
        </w:rPr>
        <w:t>La fornitura in oggetto dovrà essere effettuata sottoforma di service per i materiali di consumo e dovrà comprendere la messa a disposizione delle apparecchiature per vitrectomia e per facoemulsificazione, comprensive di tutti gli accessori indispensabili per il corretto e sicuro funzionamento delle apparecchiature stesse. Dovrà essere quindi garantita in tal modo la possibilità di utilizzare in qualsiasi momento, nel corso dell’intervento, tutte le funzionalità consentite dalle attrezzature offerte. Dovranno inoltre essere dettagliatamente descritti tutti i materiali di consumo indicando per ciascuno se monouso o pluriuso e, in quest’ultimo caso, per quante sterilizzazioni vengono garantiti.</w:t>
      </w:r>
    </w:p>
    <w:p w:rsidR="0054666C" w:rsidRPr="00DB2601" w:rsidRDefault="0054666C" w:rsidP="0054666C">
      <w:pPr>
        <w:numPr>
          <w:ilvl w:val="12"/>
          <w:numId w:val="0"/>
        </w:numPr>
        <w:ind w:right="-1"/>
        <w:jc w:val="both"/>
        <w:rPr>
          <w:rFonts w:ascii="Cambria" w:hAnsi="Cambria" w:cs="Calibri"/>
          <w:sz w:val="22"/>
          <w:szCs w:val="22"/>
          <w:highlight w:val="cyan"/>
        </w:rPr>
      </w:pPr>
    </w:p>
    <w:p w:rsidR="0054666C" w:rsidRPr="00DB2601" w:rsidRDefault="0054666C" w:rsidP="0054666C">
      <w:pPr>
        <w:rPr>
          <w:rFonts w:ascii="Cambria" w:hAnsi="Cambria" w:cs="Calibri"/>
          <w:b/>
          <w:sz w:val="22"/>
          <w:szCs w:val="22"/>
        </w:rPr>
      </w:pPr>
    </w:p>
    <w:p w:rsidR="0054666C" w:rsidRPr="00DB2601" w:rsidRDefault="0054666C" w:rsidP="0054666C">
      <w:pPr>
        <w:widowControl w:val="0"/>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jc w:val="both"/>
        <w:textAlignment w:val="baseline"/>
        <w:outlineLvl w:val="0"/>
        <w:rPr>
          <w:rFonts w:ascii="Cambria" w:hAnsi="Cambria" w:cs="Calibri"/>
          <w:b/>
          <w:bCs/>
          <w:color w:val="000000"/>
          <w:sz w:val="22"/>
          <w:szCs w:val="22"/>
        </w:rPr>
      </w:pPr>
      <w:r w:rsidRPr="00DB2601">
        <w:rPr>
          <w:rFonts w:ascii="Cambria" w:hAnsi="Cambria" w:cs="Calibri"/>
          <w:b/>
          <w:bCs/>
          <w:color w:val="000000"/>
          <w:sz w:val="22"/>
          <w:szCs w:val="22"/>
        </w:rPr>
        <w:t>Caratteristiche tecnico/funzionali dei dispositivi oggetto di fornitura</w:t>
      </w:r>
    </w:p>
    <w:p w:rsidR="0054666C" w:rsidRPr="00CA5DDA" w:rsidRDefault="0054666C" w:rsidP="0054666C">
      <w:pPr>
        <w:rPr>
          <w:rFonts w:ascii="Cambria" w:hAnsi="Cambria" w:cs="Calibri"/>
          <w:b/>
          <w:sz w:val="16"/>
          <w:szCs w:val="16"/>
        </w:rPr>
      </w:pPr>
    </w:p>
    <w:p w:rsidR="0054666C" w:rsidRPr="00DB2601" w:rsidRDefault="0054666C" w:rsidP="0054666C">
      <w:pPr>
        <w:spacing w:after="120"/>
        <w:jc w:val="both"/>
        <w:rPr>
          <w:rFonts w:ascii="Cambria" w:hAnsi="Cambria" w:cs="Calibri"/>
          <w:sz w:val="22"/>
          <w:szCs w:val="22"/>
        </w:rPr>
      </w:pPr>
      <w:r w:rsidRPr="00DB2601">
        <w:rPr>
          <w:rFonts w:ascii="Cambria" w:hAnsi="Cambria" w:cs="Calibri"/>
          <w:sz w:val="22"/>
          <w:szCs w:val="22"/>
        </w:rPr>
        <w:t>Le apparecchiature, i materiali ed i dispositivi in genere dovranno essere nuovi di fabbrica, in produzione, in versione aggiornata al momento della consegna e di ultima generazione e dovranno possedere le seguenti caratteristiche:</w:t>
      </w:r>
    </w:p>
    <w:p w:rsidR="0054666C" w:rsidRPr="00DB2601" w:rsidRDefault="0054666C" w:rsidP="0054666C">
      <w:pPr>
        <w:spacing w:before="120" w:after="120"/>
        <w:jc w:val="both"/>
        <w:rPr>
          <w:rFonts w:ascii="Cambria" w:hAnsi="Cambria" w:cs="Calibri"/>
          <w:b/>
          <w:bCs/>
          <w:i/>
          <w:sz w:val="22"/>
          <w:szCs w:val="22"/>
          <w:highlight w:val="green"/>
        </w:rPr>
      </w:pPr>
    </w:p>
    <w:p w:rsidR="0054666C" w:rsidRPr="00BE7AEA" w:rsidRDefault="0054666C" w:rsidP="0054666C">
      <w:pPr>
        <w:spacing w:before="120" w:after="120"/>
        <w:jc w:val="both"/>
        <w:rPr>
          <w:rFonts w:ascii="Cambria" w:hAnsi="Cambria" w:cs="Calibri"/>
          <w:b/>
          <w:bCs/>
          <w:i/>
          <w:sz w:val="28"/>
          <w:szCs w:val="28"/>
          <w:highlight w:val="green"/>
        </w:rPr>
      </w:pPr>
      <w:r w:rsidRPr="00C060AB">
        <w:rPr>
          <w:rFonts w:ascii="Cambria" w:hAnsi="Cambria" w:cs="Calibri"/>
          <w:b/>
          <w:bCs/>
          <w:i/>
          <w:sz w:val="28"/>
          <w:szCs w:val="28"/>
        </w:rPr>
        <w:t>LOTTO N. 1: SISTEMI PER VITRECTOMIA E FACOEMULSIFICAZIONE A DOPPIA POMPA, INTERCAMBIABILE A SECONDA DELLA FASE CHIRURGICA</w:t>
      </w:r>
      <w:r w:rsidRPr="00BE7AEA">
        <w:rPr>
          <w:rFonts w:ascii="Cambria" w:hAnsi="Cambria" w:cs="Calibri"/>
          <w:b/>
          <w:bCs/>
          <w:i/>
          <w:sz w:val="28"/>
          <w:szCs w:val="28"/>
          <w:highlight w:val="green"/>
        </w:rPr>
        <w:t xml:space="preserve"> </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 xml:space="preserve">VOCE A) pack sterili monouso per vitrectomia </w:t>
      </w:r>
      <w:r w:rsidRPr="00B55215">
        <w:rPr>
          <w:rFonts w:ascii="Cambria" w:hAnsi="Cambria" w:cs="Calibri"/>
          <w:b/>
          <w:bCs/>
          <w:i/>
          <w:sz w:val="22"/>
          <w:szCs w:val="22"/>
        </w:rPr>
        <w:t>posteriore e combinata</w:t>
      </w:r>
      <w:r w:rsidRPr="00DB2601">
        <w:rPr>
          <w:rFonts w:ascii="Cambria" w:hAnsi="Cambria" w:cs="Calibri"/>
          <w:b/>
          <w:bCs/>
          <w:i/>
          <w:sz w:val="22"/>
          <w:szCs w:val="22"/>
        </w:rPr>
        <w:t xml:space="preserve"> </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 xml:space="preserve">VOCE B) pack sterili monouso per facoemulsificazione </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VOCE C) pack sterili monouso per vitrectomia anteriore</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VOCE D) strumentazione</w:t>
      </w:r>
    </w:p>
    <w:p w:rsidR="0054666C" w:rsidRPr="00DB2601" w:rsidRDefault="0054666C" w:rsidP="0054666C">
      <w:pPr>
        <w:spacing w:before="120" w:after="120"/>
        <w:rPr>
          <w:rFonts w:ascii="Cambria" w:hAnsi="Cambria" w:cs="Calibri"/>
          <w:b/>
          <w:bCs/>
          <w:i/>
          <w:sz w:val="22"/>
          <w:szCs w:val="22"/>
        </w:rPr>
      </w:pPr>
    </w:p>
    <w:p w:rsidR="0054666C" w:rsidRPr="00DB2601" w:rsidRDefault="0054666C" w:rsidP="0054666C">
      <w:pPr>
        <w:tabs>
          <w:tab w:val="left" w:pos="180"/>
          <w:tab w:val="left" w:pos="360"/>
        </w:tabs>
        <w:spacing w:before="120" w:after="120"/>
        <w:jc w:val="both"/>
        <w:rPr>
          <w:rFonts w:ascii="Cambria" w:hAnsi="Cambria" w:cs="Calibri"/>
          <w:sz w:val="22"/>
          <w:szCs w:val="22"/>
        </w:rPr>
      </w:pPr>
      <w:r w:rsidRPr="00DB2601">
        <w:rPr>
          <w:rFonts w:ascii="Cambria" w:hAnsi="Cambria" w:cs="Calibri"/>
          <w:sz w:val="22"/>
          <w:szCs w:val="22"/>
        </w:rPr>
        <w:t>VOCE A) Composizione minima richiesta (</w:t>
      </w:r>
      <w:r w:rsidRPr="00DB2601">
        <w:rPr>
          <w:rFonts w:ascii="Cambria" w:hAnsi="Cambria" w:cs="Calibri"/>
          <w:sz w:val="22"/>
          <w:szCs w:val="22"/>
          <w:u w:val="single"/>
        </w:rPr>
        <w:t>pena esclusione</w:t>
      </w:r>
      <w:r w:rsidRPr="00DB2601">
        <w:rPr>
          <w:rFonts w:ascii="Cambria" w:hAnsi="Cambria" w:cs="Calibri"/>
          <w:sz w:val="22"/>
          <w:szCs w:val="22"/>
        </w:rPr>
        <w:t xml:space="preserve">) di ogni singolo pack sterile monouso per vitrectomia </w:t>
      </w:r>
      <w:r w:rsidRPr="009F1906">
        <w:rPr>
          <w:rFonts w:ascii="Cambria" w:hAnsi="Cambria" w:cs="Calibri"/>
          <w:sz w:val="22"/>
          <w:szCs w:val="22"/>
        </w:rPr>
        <w:t>posteriore e combinata (materiale</w:t>
      </w:r>
      <w:r w:rsidRPr="00DB2601">
        <w:rPr>
          <w:rFonts w:ascii="Cambria" w:hAnsi="Cambria" w:cs="Calibri"/>
          <w:sz w:val="22"/>
          <w:szCs w:val="22"/>
        </w:rPr>
        <w:t xml:space="preserve"> di consumo oggetto del service):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Telo copri monitor;</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Vitrectomo posteriore ad alta velocità;</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N.3 trocar (monouso);</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Set per infusione – aspirazione;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Fibra ottica per illuminazione;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Contenitore di raccolta liquidi;</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Set scambio fluido/gas;</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Rubinetto a tre vie,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Set  raccorderia;</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Almeno 2 sleeve;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Camera di prova;</w:t>
      </w:r>
    </w:p>
    <w:p w:rsidR="0054666C" w:rsidRPr="00DB2601" w:rsidRDefault="0054666C" w:rsidP="0054666C">
      <w:pPr>
        <w:tabs>
          <w:tab w:val="left" w:pos="180"/>
          <w:tab w:val="left" w:pos="360"/>
        </w:tabs>
        <w:jc w:val="both"/>
        <w:rPr>
          <w:rFonts w:ascii="Cambria" w:hAnsi="Cambria" w:cs="Calibri"/>
          <w:sz w:val="22"/>
          <w:szCs w:val="22"/>
        </w:rPr>
      </w:pPr>
    </w:p>
    <w:p w:rsidR="0054666C" w:rsidRPr="00DB2601" w:rsidRDefault="0054666C" w:rsidP="0054666C">
      <w:pPr>
        <w:tabs>
          <w:tab w:val="left" w:pos="180"/>
          <w:tab w:val="left" w:pos="360"/>
        </w:tabs>
        <w:spacing w:before="120" w:after="120"/>
        <w:jc w:val="both"/>
        <w:rPr>
          <w:rFonts w:ascii="Cambria" w:hAnsi="Cambria" w:cs="Calibri"/>
          <w:sz w:val="22"/>
          <w:szCs w:val="22"/>
        </w:rPr>
      </w:pPr>
      <w:r w:rsidRPr="00DB2601">
        <w:rPr>
          <w:rFonts w:ascii="Cambria" w:hAnsi="Cambria" w:cs="Calibri"/>
          <w:sz w:val="22"/>
          <w:szCs w:val="22"/>
        </w:rPr>
        <w:lastRenderedPageBreak/>
        <w:t>VOCE B) Composizione minima richiesta (</w:t>
      </w:r>
      <w:r w:rsidRPr="00DB2601">
        <w:rPr>
          <w:rFonts w:ascii="Cambria" w:hAnsi="Cambria" w:cs="Calibri"/>
          <w:sz w:val="22"/>
          <w:szCs w:val="22"/>
          <w:u w:val="single"/>
        </w:rPr>
        <w:t>pena esclusione</w:t>
      </w:r>
      <w:r w:rsidRPr="00DB2601">
        <w:rPr>
          <w:rFonts w:ascii="Cambria" w:hAnsi="Cambria" w:cs="Calibri"/>
          <w:sz w:val="22"/>
          <w:szCs w:val="22"/>
        </w:rPr>
        <w:t>) di ogni singolo pack sterile monouso per facoemulsificazione (materiale di consumo oggetto del service):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Telo copri monitor;</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Set di tubi per infusione – aspirazione;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Contenitore di raccolta liquidi;</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Almeno 2 sleeve;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Camera di prova;</w:t>
      </w:r>
    </w:p>
    <w:p w:rsidR="0054666C" w:rsidRPr="00DB2601" w:rsidRDefault="0054666C" w:rsidP="0054666C">
      <w:pPr>
        <w:numPr>
          <w:ilvl w:val="0"/>
          <w:numId w:val="42"/>
        </w:numPr>
        <w:tabs>
          <w:tab w:val="left" w:pos="720"/>
        </w:tabs>
        <w:spacing w:before="120" w:after="120"/>
        <w:jc w:val="both"/>
        <w:rPr>
          <w:rFonts w:ascii="Cambria" w:hAnsi="Cambria" w:cs="Calibri"/>
          <w:color w:val="000000"/>
          <w:sz w:val="22"/>
          <w:szCs w:val="22"/>
        </w:rPr>
      </w:pPr>
      <w:r w:rsidRPr="009E0A3A">
        <w:rPr>
          <w:rFonts w:ascii="Cambria" w:hAnsi="Cambria" w:cs="Calibri"/>
          <w:color w:val="000000"/>
          <w:sz w:val="22"/>
          <w:szCs w:val="22"/>
        </w:rPr>
        <w:t>Punta ad ultrasuoni monouso idonea ad eseguire interventi di cataratta con microincisione coassiale con taglio minimo almeno pari a 2,2 mm e con disponibilità di set per tagli superiori al medesimo prezzo, su eventuale richiesta dell’Azienda del SSR interessata;</w:t>
      </w:r>
    </w:p>
    <w:p w:rsidR="0054666C" w:rsidRPr="00DB2601" w:rsidRDefault="0054666C" w:rsidP="0054666C">
      <w:pPr>
        <w:jc w:val="both"/>
        <w:rPr>
          <w:rFonts w:ascii="Cambria" w:hAnsi="Cambria" w:cs="Calibri"/>
          <w:sz w:val="22"/>
          <w:szCs w:val="22"/>
        </w:rPr>
      </w:pPr>
    </w:p>
    <w:p w:rsidR="0054666C" w:rsidRPr="00DB2601" w:rsidRDefault="0054666C" w:rsidP="0054666C">
      <w:pPr>
        <w:jc w:val="both"/>
        <w:rPr>
          <w:rFonts w:ascii="Cambria" w:hAnsi="Cambria" w:cs="Calibri"/>
          <w:sz w:val="22"/>
          <w:szCs w:val="22"/>
        </w:rPr>
      </w:pPr>
      <w:r w:rsidRPr="00DB2601">
        <w:rPr>
          <w:rFonts w:ascii="Cambria" w:hAnsi="Cambria" w:cs="Calibri"/>
          <w:sz w:val="22"/>
          <w:szCs w:val="22"/>
        </w:rPr>
        <w:t>VOCE C) Composizione minima richiesta (</w:t>
      </w:r>
      <w:r w:rsidRPr="00DB2601">
        <w:rPr>
          <w:rFonts w:ascii="Cambria" w:hAnsi="Cambria" w:cs="Calibri"/>
          <w:sz w:val="22"/>
          <w:szCs w:val="22"/>
          <w:u w:val="single"/>
        </w:rPr>
        <w:t>pena esclusione</w:t>
      </w:r>
      <w:r w:rsidRPr="00DB2601">
        <w:rPr>
          <w:rFonts w:ascii="Cambria" w:hAnsi="Cambria" w:cs="Calibri"/>
          <w:sz w:val="22"/>
          <w:szCs w:val="22"/>
        </w:rPr>
        <w:t>) di ogni singolo pack sterile monouso per vitrectomia anteriore (materiale di consumo oggetto del service):</w:t>
      </w:r>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Vitrectomo anteriore monouso</w:t>
      </w:r>
      <w:ins w:id="0" w:author="AOUD" w:date="2016-03-23T09:52:00Z">
        <w:r>
          <w:rPr>
            <w:rFonts w:ascii="Cambria" w:hAnsi="Cambria" w:cs="Calibri"/>
            <w:sz w:val="22"/>
            <w:szCs w:val="22"/>
          </w:rPr>
          <w:t xml:space="preserve"> </w:t>
        </w:r>
      </w:ins>
    </w:p>
    <w:p w:rsidR="0054666C" w:rsidRPr="00DB2601"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Tubi di collegamento allo strumento e raccordi;</w:t>
      </w:r>
    </w:p>
    <w:p w:rsidR="0054666C" w:rsidRDefault="0054666C" w:rsidP="0054666C">
      <w:pPr>
        <w:spacing w:before="120" w:after="120"/>
        <w:jc w:val="both"/>
        <w:rPr>
          <w:rFonts w:ascii="Cambria" w:hAnsi="Cambria" w:cs="Calibri"/>
          <w:sz w:val="22"/>
          <w:szCs w:val="22"/>
        </w:rPr>
      </w:pPr>
    </w:p>
    <w:p w:rsidR="0054666C" w:rsidRDefault="0054666C" w:rsidP="0054666C">
      <w:pPr>
        <w:spacing w:before="120" w:after="120"/>
        <w:jc w:val="both"/>
        <w:rPr>
          <w:rFonts w:ascii="Cambria" w:hAnsi="Cambria" w:cs="Calibri"/>
          <w:sz w:val="22"/>
          <w:szCs w:val="22"/>
        </w:rPr>
      </w:pPr>
      <w:r w:rsidRPr="00A5790C">
        <w:rPr>
          <w:rFonts w:ascii="Cambria" w:hAnsi="Cambria" w:cs="Calibri"/>
          <w:sz w:val="22"/>
          <w:szCs w:val="22"/>
        </w:rPr>
        <w:t>VOCE D) A</w:t>
      </w:r>
      <w:r w:rsidRPr="00A5790C">
        <w:rPr>
          <w:rFonts w:ascii="Cambria" w:hAnsi="Cambria" w:cs="Calibri"/>
          <w:bCs/>
          <w:i/>
          <w:sz w:val="22"/>
          <w:szCs w:val="22"/>
        </w:rPr>
        <w:t xml:space="preserve">pparecchiature per vitrectomia e facoemulsificazione, </w:t>
      </w:r>
      <w:r w:rsidRPr="00A5790C">
        <w:rPr>
          <w:rFonts w:ascii="Cambria" w:hAnsi="Cambria" w:cs="Calibri"/>
          <w:sz w:val="22"/>
          <w:szCs w:val="22"/>
        </w:rPr>
        <w:t>complete di carrello dedicato e ciascuna dotata di n.</w:t>
      </w:r>
      <w:r>
        <w:rPr>
          <w:rFonts w:ascii="Cambria" w:hAnsi="Cambria" w:cs="Calibri"/>
          <w:sz w:val="22"/>
          <w:szCs w:val="22"/>
        </w:rPr>
        <w:t xml:space="preserve"> 10 </w:t>
      </w:r>
      <w:r w:rsidRPr="00A5790C">
        <w:rPr>
          <w:rFonts w:ascii="Cambria" w:hAnsi="Cambria" w:cs="Calibri"/>
          <w:sz w:val="22"/>
          <w:szCs w:val="22"/>
        </w:rPr>
        <w:t>manipoli U/S.</w:t>
      </w:r>
    </w:p>
    <w:p w:rsidR="0054666C" w:rsidRDefault="0054666C" w:rsidP="0054666C">
      <w:pPr>
        <w:spacing w:before="120" w:after="120"/>
        <w:jc w:val="both"/>
        <w:rPr>
          <w:rFonts w:ascii="Cambria" w:hAnsi="Cambria" w:cs="Calibri"/>
          <w:sz w:val="22"/>
          <w:szCs w:val="22"/>
        </w:rPr>
      </w:pPr>
    </w:p>
    <w:p w:rsidR="0054666C" w:rsidRDefault="0054666C" w:rsidP="0054666C">
      <w:pPr>
        <w:spacing w:before="120" w:after="120"/>
        <w:jc w:val="both"/>
        <w:rPr>
          <w:rFonts w:ascii="Cambria" w:hAnsi="Cambria" w:cs="Calibri"/>
          <w:sz w:val="22"/>
          <w:szCs w:val="22"/>
        </w:rPr>
      </w:pPr>
      <w:r w:rsidRPr="00EE1E19">
        <w:rPr>
          <w:rFonts w:ascii="Cambria" w:hAnsi="Cambria" w:cs="Calibri"/>
          <w:b/>
          <w:bCs/>
          <w:i/>
          <w:sz w:val="22"/>
          <w:szCs w:val="22"/>
        </w:rPr>
        <w:t>Caratteristiche tecnico-funzionali minime richieste dell’apparecchiatura (</w:t>
      </w:r>
      <w:r w:rsidRPr="00EE1E19">
        <w:rPr>
          <w:rFonts w:ascii="Cambria" w:hAnsi="Cambria" w:cs="Calibri"/>
          <w:b/>
          <w:bCs/>
          <w:i/>
          <w:sz w:val="22"/>
          <w:szCs w:val="22"/>
          <w:u w:val="single"/>
        </w:rPr>
        <w:t>pena esclusione</w:t>
      </w:r>
      <w:r w:rsidRPr="00EE1E19">
        <w:rPr>
          <w:rFonts w:ascii="Cambria" w:hAnsi="Cambria" w:cs="Calibri"/>
          <w:b/>
          <w:bCs/>
          <w:i/>
          <w:sz w:val="22"/>
          <w:szCs w:val="22"/>
        </w:rPr>
        <w:t>)</w:t>
      </w:r>
      <w:r>
        <w:rPr>
          <w:rFonts w:ascii="Cambria" w:hAnsi="Cambria" w:cs="Calibri"/>
          <w:b/>
          <w:bCs/>
          <w:i/>
          <w:sz w:val="22"/>
          <w:szCs w:val="22"/>
        </w:rPr>
        <w:t>:</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Apparecchiatura per vitrectomia dei segmenti anteriore</w:t>
      </w:r>
      <w:ins w:id="1" w:author="AOUD" w:date="2016-03-23T09:55:00Z">
        <w:r>
          <w:rPr>
            <w:rFonts w:ascii="Cambria" w:hAnsi="Cambria" w:cs="Calibri"/>
            <w:sz w:val="22"/>
            <w:szCs w:val="22"/>
          </w:rPr>
          <w:t>,</w:t>
        </w:r>
      </w:ins>
      <w:r>
        <w:rPr>
          <w:rFonts w:ascii="Cambria" w:hAnsi="Cambria" w:cs="Calibri"/>
          <w:sz w:val="22"/>
          <w:szCs w:val="22"/>
        </w:rPr>
        <w:t xml:space="preserve"> </w:t>
      </w:r>
      <w:r w:rsidRPr="009E0A3A">
        <w:rPr>
          <w:rFonts w:ascii="Cambria" w:hAnsi="Cambria" w:cs="Calibri"/>
          <w:sz w:val="22"/>
          <w:szCs w:val="22"/>
        </w:rPr>
        <w:t>posteriore e combinata</w:t>
      </w:r>
      <w:r>
        <w:rPr>
          <w:rFonts w:ascii="Cambria" w:hAnsi="Cambria" w:cs="Calibri"/>
          <w:sz w:val="22"/>
          <w:szCs w:val="22"/>
        </w:rPr>
        <w:t xml:space="preserve"> </w:t>
      </w:r>
      <w:r w:rsidRPr="00EE1E19">
        <w:rPr>
          <w:rFonts w:ascii="Cambria" w:hAnsi="Cambria" w:cs="Calibri"/>
          <w:sz w:val="22"/>
          <w:szCs w:val="22"/>
        </w:rPr>
        <w:t xml:space="preserve">dell’occhio con possibilità di facoemulsificazione, dotata di </w:t>
      </w:r>
      <w:r w:rsidRPr="00A66BDA">
        <w:rPr>
          <w:rFonts w:ascii="Cambria" w:hAnsi="Cambria" w:cs="Calibri"/>
          <w:sz w:val="22"/>
          <w:szCs w:val="22"/>
        </w:rPr>
        <w:t>pompa peristaltica e pompa venturi,</w:t>
      </w:r>
      <w:r w:rsidRPr="00EE1E19">
        <w:rPr>
          <w:rFonts w:ascii="Cambria" w:hAnsi="Cambria" w:cs="Calibri"/>
          <w:sz w:val="22"/>
          <w:szCs w:val="22"/>
        </w:rPr>
        <w:t xml:space="preserve"> utilizzabile con singola cassetta monouso, unità irrigazione/aspirazione, unità per illuminazione, unità per diatermia;</w:t>
      </w:r>
    </w:p>
    <w:p w:rsidR="0054666C"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Sistema completo per vitrectomia da 20-23-</w:t>
      </w:r>
      <w:r w:rsidRPr="003E7F0D">
        <w:rPr>
          <w:rFonts w:ascii="Cambria" w:hAnsi="Cambria" w:cs="Calibri"/>
          <w:sz w:val="22"/>
          <w:szCs w:val="22"/>
        </w:rPr>
        <w:t>25-27</w:t>
      </w:r>
      <w:r>
        <w:rPr>
          <w:rFonts w:ascii="Cambria" w:hAnsi="Cambria" w:cs="Calibri"/>
          <w:sz w:val="22"/>
          <w:szCs w:val="22"/>
        </w:rPr>
        <w:t xml:space="preserve"> </w:t>
      </w:r>
      <w:r w:rsidRPr="00EE1E19">
        <w:rPr>
          <w:rFonts w:ascii="Cambria" w:hAnsi="Cambria" w:cs="Calibri"/>
          <w:sz w:val="22"/>
          <w:szCs w:val="22"/>
        </w:rPr>
        <w:t xml:space="preserve">gauge ad alta velocità, capace di almeno </w:t>
      </w:r>
      <w:r w:rsidRPr="003E7F0D">
        <w:rPr>
          <w:rFonts w:ascii="Cambria" w:hAnsi="Cambria" w:cs="Calibri"/>
          <w:sz w:val="22"/>
          <w:szCs w:val="22"/>
        </w:rPr>
        <w:t xml:space="preserve">5000 </w:t>
      </w:r>
      <w:r w:rsidRPr="00EE1E19">
        <w:rPr>
          <w:rFonts w:ascii="Cambria" w:hAnsi="Cambria" w:cs="Calibri"/>
          <w:sz w:val="22"/>
          <w:szCs w:val="22"/>
        </w:rPr>
        <w:t xml:space="preserve">tagli/min; </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212111">
        <w:rPr>
          <w:rFonts w:ascii="Cambria" w:hAnsi="Cambria" w:cs="Calibri"/>
          <w:sz w:val="22"/>
          <w:szCs w:val="22"/>
        </w:rPr>
        <w:t>Sistema di gestione degli U/S in facoemulsificazione con modalità continua, pulsata e burst; regolazioni dei parametri dei profili di aspirazione e di controllo del flusso durante la fase operativa sia in vitrectomia che in facoemulsificazione;</w:t>
      </w:r>
    </w:p>
    <w:p w:rsidR="0054666C" w:rsidRPr="00A9442C"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A9442C">
        <w:rPr>
          <w:rFonts w:ascii="Cambria" w:hAnsi="Cambria" w:cs="Calibri"/>
          <w:sz w:val="22"/>
          <w:szCs w:val="22"/>
        </w:rPr>
        <w:t>Sistema di controllo automatico della pressione di infusione intraoculare.</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emissione di energia U/S che consenta di mantenere la temperatura della punta faco standard entro limiti tali da non provocare danni al tessuto corneale e consentendo di eseguire la tecnica di facoemulsificazione tradizionale coassiale;</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sistema vitrectomo con distanza punta distale – bocca aspirazione/taglio la più ridotta possibile e comunque non superiore a 0,50 mm;</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sistema integrato di illuminazione</w:t>
      </w:r>
      <w:r>
        <w:rPr>
          <w:rFonts w:ascii="Cambria" w:hAnsi="Cambria" w:cs="Calibri"/>
          <w:sz w:val="22"/>
          <w:szCs w:val="22"/>
        </w:rPr>
        <w:t xml:space="preserve"> </w:t>
      </w:r>
      <w:r w:rsidRPr="00EE1E19">
        <w:rPr>
          <w:rFonts w:ascii="Cambria" w:hAnsi="Cambria" w:cs="Calibri"/>
          <w:sz w:val="22"/>
          <w:szCs w:val="22"/>
        </w:rPr>
        <w:t>attraverso fibra ottica dotato di fonti luminose e di almeno due uscite;</w:t>
      </w:r>
    </w:p>
    <w:p w:rsidR="0054666C" w:rsidRPr="00DB2601"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laser oftalmico</w:t>
      </w:r>
      <w:r>
        <w:rPr>
          <w:rFonts w:ascii="Cambria" w:hAnsi="Cambria" w:cs="Calibri"/>
          <w:sz w:val="22"/>
          <w:szCs w:val="22"/>
        </w:rPr>
        <w:t xml:space="preserve"> </w:t>
      </w:r>
      <w:r w:rsidRPr="00A9442C">
        <w:rPr>
          <w:rFonts w:ascii="Cambria" w:hAnsi="Cambria" w:cs="Calibri"/>
          <w:sz w:val="22"/>
          <w:szCs w:val="22"/>
        </w:rPr>
        <w:t>in</w:t>
      </w:r>
      <w:r w:rsidRPr="00EE1E19">
        <w:rPr>
          <w:rFonts w:ascii="Cambria" w:hAnsi="Cambria" w:cs="Calibri"/>
          <w:sz w:val="22"/>
          <w:szCs w:val="22"/>
        </w:rPr>
        <w:t>tegrato nello strumento.</w:t>
      </w:r>
    </w:p>
    <w:p w:rsidR="0054666C" w:rsidRPr="009A2F05" w:rsidRDefault="0054666C" w:rsidP="0054666C">
      <w:pPr>
        <w:spacing w:before="120" w:after="120"/>
        <w:jc w:val="both"/>
        <w:rPr>
          <w:rFonts w:ascii="Calibri" w:hAnsi="Calibri" w:cs="Calibri"/>
          <w:sz w:val="24"/>
          <w:szCs w:val="24"/>
        </w:rPr>
      </w:pPr>
      <w:r w:rsidRPr="00DB2601">
        <w:rPr>
          <w:rFonts w:ascii="Cambria" w:hAnsi="Cambria" w:cs="Calibri"/>
          <w:sz w:val="22"/>
          <w:szCs w:val="22"/>
        </w:rPr>
        <w:t>Quant’altro necessario per il corretto funzionamento in relazione alla destinazione d’uso indicata.</w:t>
      </w:r>
    </w:p>
    <w:p w:rsidR="0054666C" w:rsidRDefault="0054666C" w:rsidP="0054666C">
      <w:pPr>
        <w:spacing w:before="120" w:after="120"/>
        <w:jc w:val="both"/>
        <w:rPr>
          <w:rFonts w:ascii="Cambria" w:hAnsi="Cambria" w:cs="Calibri"/>
          <w:b/>
          <w:bCs/>
          <w:i/>
          <w:sz w:val="22"/>
          <w:szCs w:val="22"/>
        </w:rPr>
      </w:pPr>
    </w:p>
    <w:p w:rsidR="0054666C" w:rsidRDefault="0054666C" w:rsidP="0054666C">
      <w:pPr>
        <w:spacing w:before="120" w:after="120"/>
        <w:jc w:val="both"/>
        <w:rPr>
          <w:rFonts w:ascii="Cambria" w:hAnsi="Cambria" w:cs="Calibri"/>
          <w:b/>
          <w:bCs/>
          <w:i/>
          <w:sz w:val="22"/>
          <w:szCs w:val="22"/>
        </w:rPr>
      </w:pPr>
    </w:p>
    <w:p w:rsidR="0054666C" w:rsidRDefault="0054666C" w:rsidP="0054666C">
      <w:pPr>
        <w:spacing w:before="120" w:after="120"/>
        <w:jc w:val="both"/>
        <w:rPr>
          <w:rFonts w:ascii="Cambria" w:hAnsi="Cambria" w:cs="Calibri"/>
          <w:b/>
          <w:bCs/>
          <w:i/>
          <w:sz w:val="22"/>
          <w:szCs w:val="22"/>
        </w:rPr>
      </w:pPr>
    </w:p>
    <w:p w:rsidR="0054666C" w:rsidRPr="00BE7AEA" w:rsidRDefault="0054666C" w:rsidP="0054666C">
      <w:pPr>
        <w:spacing w:before="120" w:after="120"/>
        <w:jc w:val="both"/>
        <w:rPr>
          <w:rFonts w:ascii="Cambria" w:hAnsi="Cambria" w:cs="Calibri"/>
          <w:b/>
          <w:bCs/>
          <w:i/>
          <w:sz w:val="28"/>
          <w:szCs w:val="28"/>
          <w:highlight w:val="yellow"/>
        </w:rPr>
      </w:pPr>
      <w:r w:rsidRPr="00C060AB">
        <w:rPr>
          <w:rFonts w:ascii="Cambria" w:hAnsi="Cambria" w:cs="Calibri"/>
          <w:b/>
          <w:bCs/>
          <w:i/>
          <w:sz w:val="28"/>
          <w:szCs w:val="28"/>
        </w:rPr>
        <w:lastRenderedPageBreak/>
        <w:t>LOTTO N. 2: SISTEMI PER VITRECTOMIA E FACOEMULSIFICAZIONE A POMPA SINGOLA PER ESECUZIONE DI MICROINCISIONE</w:t>
      </w:r>
      <w:r w:rsidRPr="00BE7AEA">
        <w:rPr>
          <w:rFonts w:ascii="Cambria" w:hAnsi="Cambria" w:cs="Calibri"/>
          <w:b/>
          <w:bCs/>
          <w:i/>
          <w:sz w:val="28"/>
          <w:szCs w:val="28"/>
          <w:highlight w:val="green"/>
        </w:rPr>
        <w:t xml:space="preserve"> </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 xml:space="preserve">VOCE A) pack sterili monouso per vitrectomia posteriore </w:t>
      </w:r>
      <w:r w:rsidRPr="009E0A3A">
        <w:rPr>
          <w:rFonts w:ascii="Cambria" w:hAnsi="Cambria" w:cs="Calibri"/>
          <w:b/>
          <w:bCs/>
          <w:i/>
          <w:sz w:val="22"/>
          <w:szCs w:val="22"/>
        </w:rPr>
        <w:t>e combinata</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 xml:space="preserve">VOCE B) pack sterili monouso per facoemulsificazione </w:t>
      </w:r>
    </w:p>
    <w:p w:rsidR="0054666C" w:rsidRPr="00DB2601"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VOCE C) pack sterili monouso per vitrectomia anteriore</w:t>
      </w:r>
    </w:p>
    <w:p w:rsidR="0054666C" w:rsidRPr="00EE1E19" w:rsidRDefault="0054666C" w:rsidP="0054666C">
      <w:pPr>
        <w:spacing w:before="120" w:after="120"/>
        <w:rPr>
          <w:rFonts w:ascii="Cambria" w:hAnsi="Cambria" w:cs="Calibri"/>
          <w:b/>
          <w:bCs/>
          <w:i/>
          <w:sz w:val="22"/>
          <w:szCs w:val="22"/>
        </w:rPr>
      </w:pPr>
      <w:r w:rsidRPr="00DB2601">
        <w:rPr>
          <w:rFonts w:ascii="Cambria" w:hAnsi="Cambria" w:cs="Calibri"/>
          <w:b/>
          <w:bCs/>
          <w:i/>
          <w:sz w:val="22"/>
          <w:szCs w:val="22"/>
        </w:rPr>
        <w:t>VOCE D) strumentazione</w:t>
      </w:r>
    </w:p>
    <w:p w:rsidR="0054666C" w:rsidRPr="00EE1E19" w:rsidRDefault="0054666C" w:rsidP="0054666C">
      <w:pPr>
        <w:tabs>
          <w:tab w:val="left" w:pos="180"/>
          <w:tab w:val="left" w:pos="360"/>
        </w:tabs>
        <w:spacing w:before="120" w:after="120"/>
        <w:jc w:val="both"/>
        <w:rPr>
          <w:rFonts w:ascii="Cambria" w:hAnsi="Cambria" w:cs="Calibri"/>
          <w:sz w:val="22"/>
          <w:szCs w:val="22"/>
        </w:rPr>
      </w:pPr>
    </w:p>
    <w:p w:rsidR="0054666C" w:rsidRPr="00EE1E19" w:rsidRDefault="0054666C" w:rsidP="0054666C">
      <w:pPr>
        <w:tabs>
          <w:tab w:val="left" w:pos="180"/>
          <w:tab w:val="left" w:pos="360"/>
        </w:tabs>
        <w:spacing w:before="120" w:after="120"/>
        <w:jc w:val="both"/>
        <w:rPr>
          <w:rFonts w:ascii="Cambria" w:hAnsi="Cambria" w:cs="Calibri"/>
          <w:sz w:val="22"/>
          <w:szCs w:val="22"/>
        </w:rPr>
      </w:pPr>
      <w:r>
        <w:rPr>
          <w:rFonts w:ascii="Cambria" w:hAnsi="Cambria" w:cs="Calibri"/>
          <w:sz w:val="22"/>
          <w:szCs w:val="22"/>
        </w:rPr>
        <w:t xml:space="preserve">VOCE A) </w:t>
      </w:r>
      <w:r w:rsidRPr="00EE1E19">
        <w:rPr>
          <w:rFonts w:ascii="Cambria" w:hAnsi="Cambria" w:cs="Calibri"/>
          <w:sz w:val="22"/>
          <w:szCs w:val="22"/>
        </w:rPr>
        <w:t>Composizione minima richiesta (</w:t>
      </w:r>
      <w:r w:rsidRPr="00EE1E19">
        <w:rPr>
          <w:rFonts w:ascii="Cambria" w:hAnsi="Cambria" w:cs="Calibri"/>
          <w:sz w:val="22"/>
          <w:szCs w:val="22"/>
          <w:u w:val="single"/>
        </w:rPr>
        <w:t>pena esclusione</w:t>
      </w:r>
      <w:r w:rsidRPr="00EE1E19">
        <w:rPr>
          <w:rFonts w:ascii="Cambria" w:hAnsi="Cambria" w:cs="Calibri"/>
          <w:sz w:val="22"/>
          <w:szCs w:val="22"/>
        </w:rPr>
        <w:t xml:space="preserve">) di ogni singolo pack sterile monouso per vitrectomia </w:t>
      </w:r>
      <w:r w:rsidRPr="0084457C">
        <w:rPr>
          <w:rFonts w:ascii="Cambria" w:hAnsi="Cambria" w:cs="Calibri"/>
          <w:sz w:val="22"/>
          <w:szCs w:val="22"/>
        </w:rPr>
        <w:t>posteriore e combinata</w:t>
      </w:r>
      <w:r w:rsidRPr="00EE1E19">
        <w:rPr>
          <w:rFonts w:ascii="Cambria" w:hAnsi="Cambria" w:cs="Calibri"/>
          <w:sz w:val="22"/>
          <w:szCs w:val="22"/>
        </w:rPr>
        <w:t xml:space="preserve"> (materiale di consumo oggetto del service):</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Telo copri monitor;</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Vitrectomo posteriore ad alta velocità;</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N.3 trocar (monouso</w:t>
      </w:r>
      <w:r w:rsidRPr="0084457C">
        <w:rPr>
          <w:rFonts w:ascii="Cambria" w:hAnsi="Cambria" w:cs="Calibri"/>
          <w:sz w:val="22"/>
          <w:szCs w:val="22"/>
        </w:rPr>
        <w:t>) valvolati e rimovibili;</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 xml:space="preserve">Set </w:t>
      </w:r>
      <w:r w:rsidRPr="0084457C">
        <w:rPr>
          <w:rFonts w:ascii="Cambria" w:hAnsi="Cambria" w:cs="Calibri"/>
          <w:sz w:val="22"/>
          <w:szCs w:val="22"/>
        </w:rPr>
        <w:t>di tubi per</w:t>
      </w:r>
      <w:r w:rsidRPr="00EE1E19">
        <w:rPr>
          <w:rFonts w:ascii="Cambria" w:hAnsi="Cambria" w:cs="Calibri"/>
          <w:sz w:val="22"/>
          <w:szCs w:val="22"/>
        </w:rPr>
        <w:t xml:space="preserve"> infusione – aspirazione;</w:t>
      </w:r>
    </w:p>
    <w:p w:rsidR="0054666C" w:rsidRDefault="0054666C" w:rsidP="0054666C">
      <w:pPr>
        <w:numPr>
          <w:ilvl w:val="0"/>
          <w:numId w:val="42"/>
        </w:numPr>
        <w:tabs>
          <w:tab w:val="left" w:pos="720"/>
        </w:tabs>
        <w:spacing w:before="120" w:after="120"/>
        <w:jc w:val="both"/>
        <w:rPr>
          <w:rFonts w:ascii="Cambria" w:hAnsi="Cambria" w:cs="Calibri"/>
          <w:sz w:val="22"/>
          <w:szCs w:val="22"/>
        </w:rPr>
      </w:pPr>
      <w:r w:rsidRPr="009E0A3A">
        <w:rPr>
          <w:rFonts w:ascii="Cambria" w:hAnsi="Cambria" w:cs="Calibri"/>
          <w:sz w:val="22"/>
          <w:szCs w:val="22"/>
        </w:rPr>
        <w:t>Fibra ottica per illuminazione</w:t>
      </w:r>
      <w:ins w:id="2" w:author="Daniele Veritti" w:date="2016-01-29T11:40:00Z">
        <w:r w:rsidRPr="009E0A3A">
          <w:rPr>
            <w:rFonts w:ascii="Cambria" w:hAnsi="Cambria" w:cs="Calibri"/>
            <w:sz w:val="22"/>
            <w:szCs w:val="22"/>
          </w:rPr>
          <w:t xml:space="preserve"> </w:t>
        </w:r>
      </w:ins>
    </w:p>
    <w:p w:rsidR="0054666C" w:rsidRPr="009E0A3A" w:rsidRDefault="0054666C" w:rsidP="0054666C">
      <w:pPr>
        <w:numPr>
          <w:ilvl w:val="0"/>
          <w:numId w:val="42"/>
        </w:numPr>
        <w:tabs>
          <w:tab w:val="left" w:pos="720"/>
        </w:tabs>
        <w:spacing w:before="120" w:after="120"/>
        <w:jc w:val="both"/>
        <w:rPr>
          <w:rFonts w:ascii="Cambria" w:hAnsi="Cambria" w:cs="Calibri"/>
          <w:sz w:val="22"/>
          <w:szCs w:val="22"/>
        </w:rPr>
      </w:pPr>
      <w:r w:rsidRPr="009E0A3A">
        <w:rPr>
          <w:rFonts w:ascii="Cambria" w:hAnsi="Cambria" w:cs="Calibri"/>
          <w:sz w:val="22"/>
          <w:szCs w:val="22"/>
        </w:rPr>
        <w:t>Contenitore di raccolta liquidi;</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Rubinetto a tre vie,</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Set raccorderia;</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Almeno 2 sleeve;</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Camera di prova;</w:t>
      </w:r>
    </w:p>
    <w:p w:rsidR="0054666C" w:rsidRPr="00EE1E19" w:rsidRDefault="0054666C" w:rsidP="0054666C">
      <w:pPr>
        <w:tabs>
          <w:tab w:val="left" w:pos="180"/>
          <w:tab w:val="left" w:pos="360"/>
        </w:tabs>
        <w:jc w:val="both"/>
        <w:rPr>
          <w:rFonts w:ascii="Cambria" w:hAnsi="Cambria" w:cs="Calibri"/>
          <w:sz w:val="22"/>
          <w:szCs w:val="22"/>
        </w:rPr>
      </w:pPr>
    </w:p>
    <w:p w:rsidR="0054666C" w:rsidRPr="00EE1E19" w:rsidRDefault="0054666C" w:rsidP="0054666C">
      <w:pPr>
        <w:tabs>
          <w:tab w:val="left" w:pos="180"/>
          <w:tab w:val="left" w:pos="360"/>
        </w:tabs>
        <w:spacing w:before="120" w:after="120"/>
        <w:jc w:val="both"/>
        <w:rPr>
          <w:rFonts w:ascii="Cambria" w:hAnsi="Cambria" w:cs="Calibri"/>
          <w:sz w:val="22"/>
          <w:szCs w:val="22"/>
        </w:rPr>
      </w:pPr>
      <w:r>
        <w:rPr>
          <w:rFonts w:ascii="Cambria" w:hAnsi="Cambria" w:cs="Calibri"/>
          <w:sz w:val="22"/>
          <w:szCs w:val="22"/>
        </w:rPr>
        <w:t xml:space="preserve">VOCE B) </w:t>
      </w:r>
      <w:r w:rsidRPr="00EE1E19">
        <w:rPr>
          <w:rFonts w:ascii="Cambria" w:hAnsi="Cambria" w:cs="Calibri"/>
          <w:sz w:val="22"/>
          <w:szCs w:val="22"/>
        </w:rPr>
        <w:t>Composizione minima richiesta (</w:t>
      </w:r>
      <w:r w:rsidRPr="00EE1E19">
        <w:rPr>
          <w:rFonts w:ascii="Cambria" w:hAnsi="Cambria" w:cs="Calibri"/>
          <w:sz w:val="22"/>
          <w:szCs w:val="22"/>
          <w:u w:val="single"/>
        </w:rPr>
        <w:t>pena esclusione</w:t>
      </w:r>
      <w:r w:rsidRPr="00EE1E19">
        <w:rPr>
          <w:rFonts w:ascii="Cambria" w:hAnsi="Cambria" w:cs="Calibri"/>
          <w:sz w:val="22"/>
          <w:szCs w:val="22"/>
        </w:rPr>
        <w:t>) di ogni singolo pack sterile monouso per facoemulsificazione (materiale di consumo oggetto del service):</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Telo copri monitor;</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Set di tubi per infusione – aspirazione;</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Contenitore di raccolta liquidi;</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Almeno 2 sleeve;</w:t>
      </w:r>
    </w:p>
    <w:p w:rsidR="0054666C" w:rsidRPr="00EE1E19"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Camera di prova;</w:t>
      </w:r>
    </w:p>
    <w:p w:rsidR="0054666C" w:rsidRPr="009E0A3A" w:rsidRDefault="0054666C" w:rsidP="0054666C">
      <w:pPr>
        <w:numPr>
          <w:ilvl w:val="0"/>
          <w:numId w:val="42"/>
        </w:numPr>
        <w:tabs>
          <w:tab w:val="left" w:pos="720"/>
        </w:tabs>
        <w:spacing w:before="120" w:after="120"/>
        <w:jc w:val="both"/>
        <w:rPr>
          <w:rFonts w:ascii="Cambria" w:hAnsi="Cambria" w:cs="Calibri"/>
          <w:sz w:val="22"/>
          <w:szCs w:val="22"/>
        </w:rPr>
      </w:pPr>
      <w:r w:rsidRPr="009E0A3A">
        <w:rPr>
          <w:rFonts w:ascii="Cambria" w:hAnsi="Cambria" w:cs="Calibri"/>
          <w:color w:val="000000"/>
          <w:sz w:val="22"/>
          <w:szCs w:val="22"/>
        </w:rPr>
        <w:t>Punta ad ultrasuoni monouso idonea ad eseguire interventi di cataratta con microincisione coassiale con taglio minimo almeno pari a 1,8 mm e con disponibilità di set per tagli superiori al medesimo prezzo, su eventuale richiesta dell’Azienda del SSR interessata;</w:t>
      </w:r>
    </w:p>
    <w:p w:rsidR="0054666C" w:rsidRPr="00EE1E19" w:rsidRDefault="0054666C" w:rsidP="0054666C">
      <w:pPr>
        <w:tabs>
          <w:tab w:val="left" w:pos="720"/>
        </w:tabs>
        <w:spacing w:before="120" w:after="120"/>
        <w:ind w:left="720"/>
        <w:jc w:val="both"/>
        <w:rPr>
          <w:rFonts w:ascii="Cambria" w:hAnsi="Cambria" w:cs="Calibri"/>
          <w:sz w:val="22"/>
          <w:szCs w:val="22"/>
        </w:rPr>
      </w:pPr>
      <w:r w:rsidRPr="009E0A3A">
        <w:rPr>
          <w:rFonts w:ascii="Cambria" w:hAnsi="Cambria" w:cs="Calibri"/>
          <w:sz w:val="22"/>
          <w:szCs w:val="22"/>
        </w:rPr>
        <w:t xml:space="preserve"> </w:t>
      </w:r>
    </w:p>
    <w:p w:rsidR="0054666C" w:rsidRPr="00EE1E19" w:rsidRDefault="0054666C" w:rsidP="0054666C">
      <w:pPr>
        <w:jc w:val="both"/>
        <w:rPr>
          <w:rFonts w:ascii="Cambria" w:hAnsi="Cambria" w:cs="Calibri"/>
          <w:sz w:val="22"/>
          <w:szCs w:val="22"/>
        </w:rPr>
      </w:pPr>
      <w:r>
        <w:rPr>
          <w:rFonts w:ascii="Cambria" w:hAnsi="Cambria" w:cs="Calibri"/>
          <w:sz w:val="22"/>
          <w:szCs w:val="22"/>
        </w:rPr>
        <w:t xml:space="preserve">VOCE C) </w:t>
      </w:r>
      <w:r w:rsidRPr="00EE1E19">
        <w:rPr>
          <w:rFonts w:ascii="Cambria" w:hAnsi="Cambria" w:cs="Calibri"/>
          <w:sz w:val="22"/>
          <w:szCs w:val="22"/>
        </w:rPr>
        <w:t>Composizione minima richiesta (</w:t>
      </w:r>
      <w:r w:rsidRPr="00EE1E19">
        <w:rPr>
          <w:rFonts w:ascii="Cambria" w:hAnsi="Cambria" w:cs="Calibri"/>
          <w:sz w:val="22"/>
          <w:szCs w:val="22"/>
          <w:u w:val="single"/>
        </w:rPr>
        <w:t>pena esclusione</w:t>
      </w:r>
      <w:r w:rsidRPr="00EE1E19">
        <w:rPr>
          <w:rFonts w:ascii="Cambria" w:hAnsi="Cambria" w:cs="Calibri"/>
          <w:sz w:val="22"/>
          <w:szCs w:val="22"/>
        </w:rPr>
        <w:t>) di ogni singolo pack sterile monouso per vitrectomia anteriore (materiale di consumo oggetto del service):</w:t>
      </w:r>
    </w:p>
    <w:p w:rsidR="0054666C" w:rsidRDefault="0054666C" w:rsidP="0054666C">
      <w:pPr>
        <w:numPr>
          <w:ilvl w:val="0"/>
          <w:numId w:val="42"/>
        </w:numPr>
        <w:tabs>
          <w:tab w:val="left" w:pos="720"/>
        </w:tabs>
        <w:spacing w:before="120" w:after="120"/>
        <w:jc w:val="both"/>
        <w:rPr>
          <w:rFonts w:ascii="Cambria" w:hAnsi="Cambria" w:cs="Calibri"/>
          <w:sz w:val="22"/>
          <w:szCs w:val="22"/>
        </w:rPr>
      </w:pPr>
      <w:r w:rsidRPr="00EE1E19">
        <w:rPr>
          <w:rFonts w:ascii="Cambria" w:hAnsi="Cambria" w:cs="Calibri"/>
          <w:sz w:val="22"/>
          <w:szCs w:val="22"/>
        </w:rPr>
        <w:t>Vitrectomo anteriore monouso;</w:t>
      </w:r>
    </w:p>
    <w:p w:rsidR="0054666C" w:rsidRPr="00E657AE" w:rsidRDefault="0054666C" w:rsidP="0054666C">
      <w:pPr>
        <w:numPr>
          <w:ilvl w:val="0"/>
          <w:numId w:val="42"/>
        </w:numPr>
        <w:tabs>
          <w:tab w:val="left" w:pos="720"/>
        </w:tabs>
        <w:spacing w:before="120" w:after="120"/>
        <w:jc w:val="both"/>
        <w:rPr>
          <w:rFonts w:ascii="Cambria" w:hAnsi="Cambria" w:cs="Calibri"/>
          <w:sz w:val="22"/>
          <w:szCs w:val="22"/>
        </w:rPr>
      </w:pPr>
      <w:r w:rsidRPr="00DB2601">
        <w:rPr>
          <w:rFonts w:ascii="Cambria" w:hAnsi="Cambria" w:cs="Calibri"/>
          <w:sz w:val="22"/>
          <w:szCs w:val="22"/>
        </w:rPr>
        <w:t>Tubi di collegamento allo strumento e raccordi;</w:t>
      </w:r>
    </w:p>
    <w:p w:rsidR="0054666C" w:rsidRPr="00EE1E19" w:rsidRDefault="0054666C" w:rsidP="0054666C">
      <w:pPr>
        <w:jc w:val="both"/>
        <w:rPr>
          <w:rFonts w:ascii="Cambria" w:hAnsi="Cambria" w:cs="Calibri"/>
          <w:sz w:val="22"/>
          <w:szCs w:val="22"/>
        </w:rPr>
      </w:pPr>
    </w:p>
    <w:p w:rsidR="0054666C" w:rsidRDefault="0054666C" w:rsidP="0054666C">
      <w:pPr>
        <w:tabs>
          <w:tab w:val="left" w:pos="360"/>
        </w:tabs>
        <w:spacing w:before="120" w:after="120"/>
        <w:jc w:val="both"/>
        <w:rPr>
          <w:rFonts w:ascii="Cambria" w:hAnsi="Cambria" w:cs="Calibri"/>
          <w:sz w:val="22"/>
          <w:szCs w:val="22"/>
        </w:rPr>
      </w:pPr>
      <w:r>
        <w:rPr>
          <w:rFonts w:ascii="Cambria" w:hAnsi="Cambria" w:cs="Calibri"/>
          <w:sz w:val="22"/>
          <w:szCs w:val="22"/>
        </w:rPr>
        <w:t>VOCE D</w:t>
      </w:r>
      <w:r w:rsidRPr="00DB2601">
        <w:rPr>
          <w:rFonts w:ascii="Cambria" w:hAnsi="Cambria" w:cs="Calibri"/>
          <w:sz w:val="22"/>
          <w:szCs w:val="22"/>
        </w:rPr>
        <w:t>)</w:t>
      </w:r>
      <w:r>
        <w:rPr>
          <w:rFonts w:ascii="Cambria" w:hAnsi="Cambria" w:cs="Calibri"/>
          <w:sz w:val="22"/>
          <w:szCs w:val="22"/>
        </w:rPr>
        <w:t xml:space="preserve"> Ap</w:t>
      </w:r>
      <w:r w:rsidRPr="00DB2601">
        <w:rPr>
          <w:rFonts w:ascii="Cambria" w:hAnsi="Cambria" w:cs="Calibri"/>
          <w:bCs/>
          <w:i/>
          <w:sz w:val="22"/>
          <w:szCs w:val="22"/>
        </w:rPr>
        <w:t xml:space="preserve">parecchiature per vitrectomia e facoemulsificazione, </w:t>
      </w:r>
      <w:r w:rsidRPr="00DB2601">
        <w:rPr>
          <w:rFonts w:ascii="Cambria" w:hAnsi="Cambria" w:cs="Calibri"/>
          <w:sz w:val="22"/>
          <w:szCs w:val="22"/>
        </w:rPr>
        <w:t xml:space="preserve">complete di carrello dedicato e ciascuna dotata di n. </w:t>
      </w:r>
      <w:r>
        <w:rPr>
          <w:rFonts w:ascii="Cambria" w:hAnsi="Cambria" w:cs="Calibri"/>
          <w:sz w:val="22"/>
          <w:szCs w:val="22"/>
        </w:rPr>
        <w:t xml:space="preserve">10 </w:t>
      </w:r>
      <w:r w:rsidRPr="00DB2601">
        <w:rPr>
          <w:rFonts w:ascii="Cambria" w:hAnsi="Cambria" w:cs="Calibri"/>
          <w:sz w:val="22"/>
          <w:szCs w:val="22"/>
        </w:rPr>
        <w:t>manipoli U/S.</w:t>
      </w:r>
    </w:p>
    <w:p w:rsidR="0054666C" w:rsidRPr="00EE1E19" w:rsidRDefault="0054666C" w:rsidP="0054666C">
      <w:pPr>
        <w:tabs>
          <w:tab w:val="left" w:pos="360"/>
        </w:tabs>
        <w:spacing w:before="120" w:after="120"/>
        <w:jc w:val="both"/>
        <w:rPr>
          <w:rFonts w:ascii="Cambria" w:hAnsi="Cambria" w:cs="Calibri"/>
          <w:sz w:val="22"/>
          <w:szCs w:val="22"/>
        </w:rPr>
      </w:pPr>
    </w:p>
    <w:p w:rsidR="0054666C" w:rsidRPr="00EE1E19" w:rsidRDefault="0054666C" w:rsidP="0054666C">
      <w:pPr>
        <w:spacing w:before="120" w:after="120"/>
        <w:jc w:val="both"/>
        <w:rPr>
          <w:rFonts w:ascii="Cambria" w:hAnsi="Cambria" w:cs="Calibri"/>
          <w:b/>
          <w:bCs/>
          <w:i/>
          <w:sz w:val="22"/>
          <w:szCs w:val="22"/>
        </w:rPr>
      </w:pPr>
      <w:r w:rsidRPr="00EE1E19">
        <w:rPr>
          <w:rFonts w:ascii="Cambria" w:hAnsi="Cambria" w:cs="Calibri"/>
          <w:b/>
          <w:bCs/>
          <w:i/>
          <w:sz w:val="22"/>
          <w:szCs w:val="22"/>
        </w:rPr>
        <w:lastRenderedPageBreak/>
        <w:t>Caratteristiche tecnico-funzionali minime richieste dell’apparecchiatura (</w:t>
      </w:r>
      <w:r w:rsidRPr="00EE1E19">
        <w:rPr>
          <w:rFonts w:ascii="Cambria" w:hAnsi="Cambria" w:cs="Calibri"/>
          <w:b/>
          <w:bCs/>
          <w:i/>
          <w:sz w:val="22"/>
          <w:szCs w:val="22"/>
          <w:u w:val="single"/>
        </w:rPr>
        <w:t>pena esclusione</w:t>
      </w:r>
      <w:r w:rsidRPr="00EE1E19">
        <w:rPr>
          <w:rFonts w:ascii="Cambria" w:hAnsi="Cambria" w:cs="Calibri"/>
          <w:b/>
          <w:bCs/>
          <w:i/>
          <w:sz w:val="22"/>
          <w:szCs w:val="22"/>
        </w:rPr>
        <w:t>)</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Apparecchiatura per vitrectomia dei segmenti anteriore e posteriore dell’occhio con possibilità di facoemulsificazione</w:t>
      </w:r>
      <w:r>
        <w:rPr>
          <w:rFonts w:ascii="Cambria" w:hAnsi="Cambria" w:cs="Calibri"/>
          <w:sz w:val="22"/>
          <w:szCs w:val="22"/>
        </w:rPr>
        <w:t xml:space="preserve"> </w:t>
      </w:r>
      <w:r w:rsidRPr="00F20A16">
        <w:rPr>
          <w:rFonts w:ascii="Cambria" w:hAnsi="Cambria" w:cs="Calibri"/>
          <w:sz w:val="22"/>
          <w:szCs w:val="22"/>
        </w:rPr>
        <w:t>e chirurgia combinata, dotata</w:t>
      </w:r>
      <w:r w:rsidRPr="00EE1E19">
        <w:rPr>
          <w:rFonts w:ascii="Cambria" w:hAnsi="Cambria" w:cs="Calibri"/>
          <w:sz w:val="22"/>
          <w:szCs w:val="22"/>
        </w:rPr>
        <w:t xml:space="preserve"> di pompa singola a controllo di vuoto, utilizzabile con singola cassetta monouso, unità irrigazione/aspirazione, unità per illuminazione, unità per diatermia;</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 xml:space="preserve">Sistema completo per vitrectomia da 20-23-25 gauge ad alta velocità, capace di almeno </w:t>
      </w:r>
      <w:r w:rsidRPr="00D81E4C">
        <w:rPr>
          <w:rFonts w:ascii="Cambria" w:hAnsi="Cambria" w:cs="Calibri"/>
          <w:sz w:val="22"/>
          <w:szCs w:val="22"/>
        </w:rPr>
        <w:t>5.000</w:t>
      </w:r>
      <w:r>
        <w:rPr>
          <w:rFonts w:ascii="Cambria" w:hAnsi="Cambria" w:cs="Calibri"/>
          <w:sz w:val="22"/>
          <w:szCs w:val="22"/>
        </w:rPr>
        <w:t xml:space="preserve"> </w:t>
      </w:r>
      <w:r w:rsidRPr="00EE1E19">
        <w:rPr>
          <w:rFonts w:ascii="Cambria" w:hAnsi="Cambria" w:cs="Calibri"/>
          <w:sz w:val="22"/>
          <w:szCs w:val="22"/>
        </w:rPr>
        <w:t xml:space="preserve"> tagli/min; </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Sistema di gestione degli U/S in facoemulsificazione con modalità continua, pulsata e burst; regolazioni dei parametri dei profili di aspirazione</w:t>
      </w:r>
      <w:r>
        <w:rPr>
          <w:rFonts w:ascii="Cambria" w:hAnsi="Cambria" w:cs="Calibri"/>
          <w:sz w:val="22"/>
          <w:szCs w:val="22"/>
        </w:rPr>
        <w:t xml:space="preserve"> </w:t>
      </w:r>
      <w:r w:rsidRPr="00EE1E19">
        <w:rPr>
          <w:rFonts w:ascii="Cambria" w:hAnsi="Cambria" w:cs="Calibri"/>
          <w:sz w:val="22"/>
          <w:szCs w:val="22"/>
        </w:rPr>
        <w:t>sia in vitrectomia che in facoemulsificazione;</w:t>
      </w:r>
    </w:p>
    <w:p w:rsidR="0054666C" w:rsidRPr="006716C1"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6716C1">
        <w:rPr>
          <w:rFonts w:ascii="Cambria" w:hAnsi="Cambria" w:cs="Calibri"/>
          <w:sz w:val="22"/>
          <w:szCs w:val="22"/>
        </w:rPr>
        <w:t>emissione di energia U/S che consenta di mantenere la temperatura della punta faco standard entro limiti tali da non provocare danni al tessuto corneale e consentendo di eseguire la tecnica di microfacoemulsificazione tradizionale coassiale;</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sistema vitrectomo con distanza punta distale – bocca aspirazione/taglio la più ridotta possibile e comunque non superiore a 0,50 mm;</w:t>
      </w:r>
    </w:p>
    <w:p w:rsidR="0054666C"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sistema integrato di illuminazione attraverso fibra ottica dotato di fonti luminose e di almeno due uscite;</w:t>
      </w:r>
    </w:p>
    <w:p w:rsidR="0054666C" w:rsidRPr="00EE1E19"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EE1E19">
        <w:rPr>
          <w:rFonts w:ascii="Cambria" w:hAnsi="Cambria" w:cs="Calibri"/>
          <w:sz w:val="22"/>
          <w:szCs w:val="22"/>
        </w:rPr>
        <w:t>laser oftalmico integrato nello strumento</w:t>
      </w:r>
      <w:r>
        <w:rPr>
          <w:rFonts w:ascii="Cambria" w:hAnsi="Cambria" w:cs="Calibri"/>
          <w:sz w:val="22"/>
          <w:szCs w:val="22"/>
        </w:rPr>
        <w:t>.</w:t>
      </w:r>
    </w:p>
    <w:p w:rsidR="0054666C" w:rsidRPr="00EE1E19" w:rsidRDefault="0054666C" w:rsidP="0054666C">
      <w:pPr>
        <w:spacing w:before="120" w:after="120"/>
        <w:jc w:val="both"/>
        <w:rPr>
          <w:rFonts w:ascii="Cambria" w:hAnsi="Cambria" w:cs="Calibri"/>
          <w:sz w:val="22"/>
          <w:szCs w:val="22"/>
        </w:rPr>
      </w:pPr>
      <w:r w:rsidRPr="00EE1E19">
        <w:rPr>
          <w:rFonts w:ascii="Cambria" w:hAnsi="Cambria" w:cs="Calibri"/>
          <w:sz w:val="22"/>
          <w:szCs w:val="22"/>
        </w:rPr>
        <w:t>Quant’altro necessario per il corretto funzionamento in relazione alla destinazione d’uso indicata.</w:t>
      </w:r>
    </w:p>
    <w:p w:rsidR="0054666C" w:rsidRPr="00EE1E19" w:rsidRDefault="0054666C" w:rsidP="0054666C">
      <w:pPr>
        <w:spacing w:before="120" w:after="120"/>
        <w:ind w:left="714"/>
        <w:jc w:val="both"/>
        <w:rPr>
          <w:rFonts w:ascii="Cambria" w:hAnsi="Cambria" w:cs="Calibri"/>
          <w:sz w:val="22"/>
          <w:szCs w:val="22"/>
        </w:rPr>
      </w:pPr>
    </w:p>
    <w:p w:rsidR="0054666C" w:rsidRPr="00EE1E19" w:rsidRDefault="0054666C" w:rsidP="0054666C">
      <w:pPr>
        <w:spacing w:before="120" w:after="120"/>
        <w:ind w:left="714"/>
        <w:jc w:val="both"/>
        <w:rPr>
          <w:rFonts w:ascii="Cambria" w:hAnsi="Cambria" w:cs="Calibri"/>
          <w:sz w:val="22"/>
          <w:szCs w:val="22"/>
        </w:rPr>
      </w:pPr>
    </w:p>
    <w:p w:rsidR="0054666C" w:rsidRPr="00BE7AEA" w:rsidRDefault="0054666C" w:rsidP="0054666C">
      <w:pPr>
        <w:spacing w:before="120" w:after="120"/>
        <w:jc w:val="both"/>
        <w:rPr>
          <w:rFonts w:ascii="Cambria" w:hAnsi="Cambria" w:cs="Calibri"/>
          <w:b/>
          <w:bCs/>
          <w:i/>
          <w:sz w:val="28"/>
          <w:szCs w:val="28"/>
        </w:rPr>
      </w:pPr>
      <w:r w:rsidRPr="00C060AB">
        <w:rPr>
          <w:rFonts w:ascii="Cambria" w:hAnsi="Cambria" w:cs="Calibri"/>
          <w:b/>
          <w:bCs/>
          <w:i/>
          <w:sz w:val="28"/>
          <w:szCs w:val="28"/>
        </w:rPr>
        <w:t>LOTTO N. 3: SISTEMI PER FACOEMULSIFICAZIONE A DOPPIA POMPA, INTERCAMBIABILE A SECONDA DELLA FASE CHIRURGICA</w:t>
      </w:r>
    </w:p>
    <w:p w:rsidR="0054666C" w:rsidRPr="00BE7AEA" w:rsidRDefault="0054666C" w:rsidP="0054666C">
      <w:pPr>
        <w:spacing w:before="120" w:after="120"/>
        <w:rPr>
          <w:rFonts w:ascii="Cambria" w:hAnsi="Cambria" w:cs="Calibri"/>
          <w:b/>
          <w:bCs/>
          <w:i/>
          <w:sz w:val="22"/>
          <w:szCs w:val="22"/>
        </w:rPr>
      </w:pPr>
      <w:r w:rsidRPr="00BE7AEA">
        <w:rPr>
          <w:rFonts w:ascii="Cambria" w:hAnsi="Cambria" w:cs="Calibri"/>
          <w:b/>
          <w:bCs/>
          <w:i/>
          <w:sz w:val="22"/>
          <w:szCs w:val="22"/>
        </w:rPr>
        <w:t>VOCE A) pack sterili monouso per facoemulsificazione</w:t>
      </w:r>
    </w:p>
    <w:p w:rsidR="0054666C" w:rsidRPr="00BE7AEA" w:rsidRDefault="0054666C" w:rsidP="0054666C">
      <w:pPr>
        <w:spacing w:before="120" w:after="120"/>
        <w:rPr>
          <w:rFonts w:ascii="Cambria" w:hAnsi="Cambria" w:cs="Calibri"/>
          <w:b/>
          <w:bCs/>
          <w:i/>
          <w:sz w:val="22"/>
          <w:szCs w:val="22"/>
        </w:rPr>
      </w:pPr>
      <w:r w:rsidRPr="00BE7AEA">
        <w:rPr>
          <w:rFonts w:ascii="Cambria" w:hAnsi="Cambria" w:cs="Calibri"/>
          <w:b/>
          <w:bCs/>
          <w:i/>
          <w:sz w:val="22"/>
          <w:szCs w:val="22"/>
        </w:rPr>
        <w:t>VOCE B) pack sterili monouso per vitrectomia anteriore</w:t>
      </w:r>
    </w:p>
    <w:p w:rsidR="0054666C" w:rsidRPr="00BE7AEA" w:rsidRDefault="0054666C" w:rsidP="0054666C">
      <w:pPr>
        <w:tabs>
          <w:tab w:val="left" w:pos="360"/>
        </w:tabs>
        <w:spacing w:before="120" w:after="120"/>
        <w:jc w:val="both"/>
        <w:rPr>
          <w:rFonts w:ascii="Cambria" w:hAnsi="Cambria" w:cs="Calibri"/>
          <w:b/>
          <w:bCs/>
          <w:i/>
          <w:sz w:val="22"/>
          <w:szCs w:val="22"/>
        </w:rPr>
      </w:pPr>
      <w:r w:rsidRPr="00BE7AEA">
        <w:rPr>
          <w:rFonts w:ascii="Cambria" w:hAnsi="Cambria" w:cs="Calibri"/>
          <w:b/>
          <w:bCs/>
          <w:i/>
          <w:sz w:val="22"/>
          <w:szCs w:val="22"/>
        </w:rPr>
        <w:t>VOCE C) strumentazione</w:t>
      </w:r>
    </w:p>
    <w:p w:rsidR="0054666C" w:rsidRPr="00CA5DDA" w:rsidRDefault="0054666C" w:rsidP="0054666C">
      <w:pPr>
        <w:tabs>
          <w:tab w:val="left" w:pos="360"/>
        </w:tabs>
        <w:spacing w:before="120" w:after="120"/>
        <w:jc w:val="both"/>
        <w:rPr>
          <w:rFonts w:ascii="Cambria" w:hAnsi="Cambria" w:cs="Calibri"/>
          <w:sz w:val="16"/>
          <w:szCs w:val="16"/>
        </w:rPr>
      </w:pPr>
    </w:p>
    <w:p w:rsidR="0054666C" w:rsidRPr="00BE7AEA" w:rsidRDefault="0054666C" w:rsidP="0054666C">
      <w:pPr>
        <w:tabs>
          <w:tab w:val="left" w:pos="360"/>
        </w:tabs>
        <w:spacing w:before="120" w:after="120"/>
        <w:jc w:val="both"/>
        <w:rPr>
          <w:rFonts w:ascii="Cambria" w:hAnsi="Cambria" w:cs="Calibri"/>
          <w:sz w:val="22"/>
          <w:szCs w:val="22"/>
        </w:rPr>
      </w:pPr>
      <w:r w:rsidRPr="00BE7AEA">
        <w:rPr>
          <w:rFonts w:ascii="Cambria" w:hAnsi="Cambria" w:cs="Calibri"/>
          <w:sz w:val="22"/>
          <w:szCs w:val="22"/>
        </w:rPr>
        <w:t>VOCE A) Composizione minima richiesta (pena esclusione) di ogni singolo pack sterile monouso per facoemulsificazione (materiale di consumo oggetto del service):</w:t>
      </w:r>
    </w:p>
    <w:p w:rsidR="0054666C" w:rsidRPr="00BE7AEA" w:rsidRDefault="0054666C" w:rsidP="0054666C">
      <w:pPr>
        <w:numPr>
          <w:ilvl w:val="0"/>
          <w:numId w:val="42"/>
        </w:numPr>
        <w:tabs>
          <w:tab w:val="left" w:pos="720"/>
        </w:tabs>
        <w:spacing w:before="120" w:after="120"/>
        <w:jc w:val="both"/>
        <w:rPr>
          <w:rFonts w:ascii="Cambria" w:hAnsi="Cambria" w:cs="Calibri"/>
          <w:sz w:val="22"/>
          <w:szCs w:val="22"/>
        </w:rPr>
      </w:pPr>
      <w:r w:rsidRPr="00BE7AEA">
        <w:rPr>
          <w:rFonts w:ascii="Cambria" w:hAnsi="Cambria" w:cs="Calibri"/>
          <w:sz w:val="22"/>
          <w:szCs w:val="22"/>
        </w:rPr>
        <w:t>Sacca per vassoio;</w:t>
      </w:r>
    </w:p>
    <w:p w:rsidR="0054666C" w:rsidRPr="00BE7AEA" w:rsidRDefault="0054666C" w:rsidP="0054666C">
      <w:pPr>
        <w:numPr>
          <w:ilvl w:val="0"/>
          <w:numId w:val="42"/>
        </w:numPr>
        <w:tabs>
          <w:tab w:val="left" w:pos="720"/>
        </w:tabs>
        <w:spacing w:before="120" w:after="120"/>
        <w:jc w:val="both"/>
        <w:rPr>
          <w:rFonts w:ascii="Cambria" w:hAnsi="Cambria" w:cs="Calibri"/>
          <w:sz w:val="22"/>
          <w:szCs w:val="22"/>
        </w:rPr>
      </w:pPr>
      <w:r w:rsidRPr="00BE7AEA">
        <w:rPr>
          <w:rFonts w:ascii="Cambria" w:hAnsi="Cambria" w:cs="Calibri"/>
          <w:sz w:val="22"/>
          <w:szCs w:val="22"/>
        </w:rPr>
        <w:t>Telo copri monitor;</w:t>
      </w:r>
    </w:p>
    <w:p w:rsidR="0054666C" w:rsidRPr="00BE7AEA" w:rsidRDefault="0054666C" w:rsidP="0054666C">
      <w:pPr>
        <w:numPr>
          <w:ilvl w:val="0"/>
          <w:numId w:val="42"/>
        </w:numPr>
        <w:tabs>
          <w:tab w:val="left" w:pos="720"/>
        </w:tabs>
        <w:spacing w:before="120" w:after="120"/>
        <w:jc w:val="both"/>
        <w:rPr>
          <w:rFonts w:ascii="Cambria" w:hAnsi="Cambria" w:cs="Calibri"/>
          <w:sz w:val="22"/>
          <w:szCs w:val="22"/>
        </w:rPr>
      </w:pPr>
      <w:r w:rsidRPr="00BE7AEA">
        <w:rPr>
          <w:rFonts w:ascii="Cambria" w:hAnsi="Cambria" w:cs="Calibri"/>
          <w:sz w:val="22"/>
          <w:szCs w:val="22"/>
        </w:rPr>
        <w:t>Set di tubi per infusione – aspirazione;</w:t>
      </w:r>
    </w:p>
    <w:p w:rsidR="0054666C" w:rsidRDefault="0054666C" w:rsidP="0054666C">
      <w:pPr>
        <w:numPr>
          <w:ilvl w:val="0"/>
          <w:numId w:val="42"/>
        </w:numPr>
        <w:tabs>
          <w:tab w:val="left" w:pos="720"/>
        </w:tabs>
        <w:spacing w:before="120" w:after="120"/>
        <w:jc w:val="both"/>
        <w:rPr>
          <w:rFonts w:ascii="Cambria" w:hAnsi="Cambria" w:cs="Calibri"/>
          <w:sz w:val="22"/>
          <w:szCs w:val="22"/>
        </w:rPr>
      </w:pPr>
      <w:r w:rsidRPr="00BE7AEA">
        <w:rPr>
          <w:rFonts w:ascii="Cambria" w:hAnsi="Cambria" w:cs="Calibri"/>
          <w:sz w:val="22"/>
          <w:szCs w:val="22"/>
        </w:rPr>
        <w:t>Cassetta di raccolta liquidi;</w:t>
      </w:r>
    </w:p>
    <w:p w:rsidR="0054666C" w:rsidRDefault="0054666C" w:rsidP="0054666C">
      <w:pPr>
        <w:numPr>
          <w:ilvl w:val="0"/>
          <w:numId w:val="42"/>
        </w:numPr>
        <w:tabs>
          <w:tab w:val="left" w:pos="720"/>
        </w:tabs>
        <w:spacing w:before="120" w:after="120"/>
        <w:jc w:val="both"/>
        <w:rPr>
          <w:rFonts w:ascii="Cambria" w:hAnsi="Cambria" w:cs="Calibri"/>
          <w:sz w:val="22"/>
          <w:szCs w:val="22"/>
        </w:rPr>
      </w:pPr>
      <w:r>
        <w:rPr>
          <w:rFonts w:ascii="Cambria" w:hAnsi="Cambria" w:cs="Calibri"/>
          <w:sz w:val="22"/>
          <w:szCs w:val="22"/>
        </w:rPr>
        <w:t>Camera di prova</w:t>
      </w:r>
    </w:p>
    <w:p w:rsidR="0054666C" w:rsidRDefault="0054666C" w:rsidP="0054666C">
      <w:pPr>
        <w:numPr>
          <w:ilvl w:val="0"/>
          <w:numId w:val="42"/>
        </w:numPr>
        <w:tabs>
          <w:tab w:val="left" w:pos="720"/>
        </w:tabs>
        <w:spacing w:before="120" w:after="120"/>
        <w:jc w:val="both"/>
        <w:rPr>
          <w:rFonts w:ascii="Cambria" w:hAnsi="Cambria" w:cs="Calibri"/>
          <w:sz w:val="22"/>
          <w:szCs w:val="22"/>
        </w:rPr>
      </w:pPr>
      <w:r>
        <w:rPr>
          <w:rFonts w:ascii="Cambria" w:hAnsi="Cambria" w:cs="Calibri"/>
          <w:sz w:val="22"/>
          <w:szCs w:val="22"/>
        </w:rPr>
        <w:t>Almeno 2 sleeve</w:t>
      </w:r>
    </w:p>
    <w:p w:rsidR="0054666C" w:rsidRDefault="0054666C" w:rsidP="0054666C">
      <w:pPr>
        <w:numPr>
          <w:ilvl w:val="0"/>
          <w:numId w:val="42"/>
        </w:numPr>
        <w:tabs>
          <w:tab w:val="left" w:pos="720"/>
        </w:tabs>
        <w:spacing w:before="120" w:after="120"/>
        <w:jc w:val="both"/>
        <w:rPr>
          <w:rFonts w:ascii="Cambria" w:hAnsi="Cambria" w:cs="Calibri"/>
          <w:sz w:val="22"/>
          <w:szCs w:val="22"/>
        </w:rPr>
      </w:pPr>
      <w:r>
        <w:rPr>
          <w:rFonts w:ascii="Cambria" w:hAnsi="Cambria" w:cs="Calibri"/>
          <w:sz w:val="22"/>
          <w:szCs w:val="22"/>
        </w:rPr>
        <w:t xml:space="preserve">Punta ad ultrasuoni </w:t>
      </w:r>
      <w:r w:rsidRPr="00F20A16">
        <w:rPr>
          <w:rFonts w:ascii="Cambria" w:hAnsi="Cambria" w:cs="Calibri"/>
          <w:sz w:val="22"/>
          <w:szCs w:val="22"/>
        </w:rPr>
        <w:t>retta o curva</w:t>
      </w:r>
      <w:r>
        <w:rPr>
          <w:rFonts w:ascii="Cambria" w:hAnsi="Cambria" w:cs="Calibri"/>
          <w:sz w:val="22"/>
          <w:szCs w:val="22"/>
        </w:rPr>
        <w:t xml:space="preserve"> per tutte le necessità chirurgiche</w:t>
      </w:r>
    </w:p>
    <w:p w:rsidR="0054666C" w:rsidRPr="00BE7AEA" w:rsidRDefault="0054666C" w:rsidP="0054666C">
      <w:pPr>
        <w:spacing w:before="120" w:after="120"/>
        <w:ind w:left="360"/>
        <w:jc w:val="both"/>
        <w:rPr>
          <w:rFonts w:ascii="Cambria" w:hAnsi="Cambria" w:cs="Calibri"/>
          <w:sz w:val="22"/>
          <w:szCs w:val="22"/>
        </w:rPr>
      </w:pPr>
      <w:r w:rsidRPr="0056395F">
        <w:rPr>
          <w:rFonts w:ascii="Cambria" w:hAnsi="Cambria" w:cs="Calibri"/>
          <w:sz w:val="22"/>
          <w:szCs w:val="22"/>
          <w:u w:val="single"/>
        </w:rPr>
        <w:t>Nota bene:</w:t>
      </w:r>
      <w:r>
        <w:rPr>
          <w:rFonts w:ascii="Cambria" w:hAnsi="Cambria" w:cs="Calibri"/>
          <w:sz w:val="22"/>
          <w:szCs w:val="22"/>
        </w:rPr>
        <w:t xml:space="preserve"> “sleeve” e “punta” possono essere forniti anche separatamente rispetto al confezionamento del custom pack, purchè il costo complessivo del pack rimanga invariato.</w:t>
      </w:r>
    </w:p>
    <w:p w:rsidR="0054666C" w:rsidRPr="00CA5DDA" w:rsidRDefault="0054666C" w:rsidP="0054666C">
      <w:pPr>
        <w:spacing w:before="120" w:after="120"/>
        <w:jc w:val="both"/>
        <w:rPr>
          <w:rFonts w:ascii="Cambria" w:hAnsi="Cambria" w:cs="Calibri"/>
          <w:sz w:val="16"/>
          <w:szCs w:val="16"/>
        </w:rPr>
      </w:pPr>
    </w:p>
    <w:p w:rsidR="0054666C" w:rsidRPr="00BE7AEA" w:rsidRDefault="0054666C" w:rsidP="0054666C">
      <w:pPr>
        <w:jc w:val="both"/>
        <w:rPr>
          <w:rFonts w:ascii="Cambria" w:hAnsi="Cambria" w:cs="Calibri"/>
          <w:sz w:val="22"/>
          <w:szCs w:val="22"/>
        </w:rPr>
      </w:pPr>
      <w:r w:rsidRPr="00BE7AEA">
        <w:rPr>
          <w:rFonts w:ascii="Cambria" w:hAnsi="Cambria" w:cs="Calibri"/>
          <w:sz w:val="22"/>
          <w:szCs w:val="22"/>
        </w:rPr>
        <w:t>VOCE B) Composizione minima richiesta (</w:t>
      </w:r>
      <w:r w:rsidRPr="00BE7AEA">
        <w:rPr>
          <w:rFonts w:ascii="Cambria" w:hAnsi="Cambria" w:cs="Calibri"/>
          <w:sz w:val="22"/>
          <w:szCs w:val="22"/>
          <w:u w:val="single"/>
        </w:rPr>
        <w:t>pena esclusione</w:t>
      </w:r>
      <w:r w:rsidRPr="00BE7AEA">
        <w:rPr>
          <w:rFonts w:ascii="Cambria" w:hAnsi="Cambria" w:cs="Calibri"/>
          <w:sz w:val="22"/>
          <w:szCs w:val="22"/>
        </w:rPr>
        <w:t>) di ogni singolo pack sterile monouso per vitrectomia anteriore (materiale di consumo oggetto del service):</w:t>
      </w:r>
    </w:p>
    <w:p w:rsidR="0054666C" w:rsidRPr="00BE7AEA" w:rsidRDefault="0054666C" w:rsidP="0054666C">
      <w:pPr>
        <w:numPr>
          <w:ilvl w:val="0"/>
          <w:numId w:val="42"/>
        </w:numPr>
        <w:tabs>
          <w:tab w:val="left" w:pos="720"/>
        </w:tabs>
        <w:spacing w:before="120" w:after="120"/>
        <w:jc w:val="both"/>
        <w:rPr>
          <w:rFonts w:ascii="Cambria" w:hAnsi="Cambria" w:cs="Calibri"/>
          <w:sz w:val="22"/>
          <w:szCs w:val="22"/>
        </w:rPr>
      </w:pPr>
      <w:r w:rsidRPr="00BE7AEA">
        <w:rPr>
          <w:rFonts w:ascii="Cambria" w:hAnsi="Cambria" w:cs="Calibri"/>
          <w:sz w:val="22"/>
          <w:szCs w:val="22"/>
        </w:rPr>
        <w:t>Vitrectomo anteriore monouso;</w:t>
      </w:r>
    </w:p>
    <w:p w:rsidR="0054666C" w:rsidRPr="00BE7AEA" w:rsidRDefault="0054666C" w:rsidP="0054666C">
      <w:pPr>
        <w:numPr>
          <w:ilvl w:val="0"/>
          <w:numId w:val="42"/>
        </w:numPr>
        <w:tabs>
          <w:tab w:val="left" w:pos="720"/>
        </w:tabs>
        <w:spacing w:before="120" w:after="120"/>
        <w:jc w:val="both"/>
        <w:rPr>
          <w:rFonts w:ascii="Cambria" w:hAnsi="Cambria" w:cs="Calibri"/>
          <w:sz w:val="22"/>
          <w:szCs w:val="22"/>
        </w:rPr>
      </w:pPr>
      <w:r w:rsidRPr="00BE7AEA">
        <w:rPr>
          <w:rFonts w:ascii="Cambria" w:hAnsi="Cambria" w:cs="Calibri"/>
          <w:sz w:val="22"/>
          <w:szCs w:val="22"/>
        </w:rPr>
        <w:lastRenderedPageBreak/>
        <w:t>Tubi di collegamento allo strumento e raccordi;</w:t>
      </w:r>
    </w:p>
    <w:p w:rsidR="0054666C" w:rsidRDefault="0054666C" w:rsidP="0054666C">
      <w:pPr>
        <w:jc w:val="both"/>
        <w:rPr>
          <w:rFonts w:ascii="Cambria" w:hAnsi="Cambria" w:cs="Calibri"/>
          <w:sz w:val="22"/>
          <w:szCs w:val="22"/>
        </w:rPr>
      </w:pPr>
    </w:p>
    <w:p w:rsidR="0054666C" w:rsidRDefault="0054666C" w:rsidP="0054666C">
      <w:pPr>
        <w:jc w:val="both"/>
        <w:rPr>
          <w:rFonts w:ascii="Cambria" w:hAnsi="Cambria" w:cs="Calibri"/>
          <w:sz w:val="22"/>
          <w:szCs w:val="22"/>
        </w:rPr>
      </w:pPr>
      <w:r w:rsidRPr="00BE7AEA">
        <w:rPr>
          <w:rFonts w:ascii="Cambria" w:hAnsi="Cambria" w:cs="Calibri"/>
          <w:sz w:val="22"/>
          <w:szCs w:val="22"/>
        </w:rPr>
        <w:t xml:space="preserve">VOCE C) </w:t>
      </w:r>
      <w:r w:rsidRPr="004A26B0">
        <w:rPr>
          <w:rFonts w:ascii="Cambria" w:hAnsi="Cambria" w:cs="Calibri"/>
          <w:sz w:val="22"/>
          <w:szCs w:val="22"/>
        </w:rPr>
        <w:t>Ap</w:t>
      </w:r>
      <w:r w:rsidRPr="004A26B0">
        <w:rPr>
          <w:rFonts w:ascii="Cambria" w:hAnsi="Cambria" w:cs="Calibri"/>
          <w:bCs/>
          <w:i/>
          <w:sz w:val="22"/>
          <w:szCs w:val="22"/>
        </w:rPr>
        <w:t xml:space="preserve">parecchiature per facoemulsificazione e vitrectomia anteriore, </w:t>
      </w:r>
      <w:r w:rsidRPr="004A26B0">
        <w:rPr>
          <w:rFonts w:ascii="Cambria" w:hAnsi="Cambria" w:cs="Calibri"/>
          <w:sz w:val="22"/>
          <w:szCs w:val="22"/>
        </w:rPr>
        <w:t xml:space="preserve">complete di carrello dedicato e ciascuna dotata di </w:t>
      </w:r>
      <w:r w:rsidRPr="00F20A16">
        <w:rPr>
          <w:rFonts w:ascii="Cambria" w:hAnsi="Cambria" w:cs="Calibri"/>
          <w:sz w:val="22"/>
          <w:szCs w:val="22"/>
        </w:rPr>
        <w:t>n. 10 manipoli</w:t>
      </w:r>
      <w:r w:rsidRPr="004A26B0">
        <w:rPr>
          <w:rFonts w:ascii="Cambria" w:hAnsi="Cambria" w:cs="Calibri"/>
          <w:sz w:val="22"/>
          <w:szCs w:val="22"/>
        </w:rPr>
        <w:t xml:space="preserve"> U/S.</w:t>
      </w:r>
    </w:p>
    <w:p w:rsidR="0054666C" w:rsidRPr="00BE7AEA" w:rsidRDefault="0054666C" w:rsidP="0054666C">
      <w:pPr>
        <w:jc w:val="both"/>
        <w:rPr>
          <w:rFonts w:ascii="Cambria" w:hAnsi="Cambria" w:cs="Calibri"/>
          <w:sz w:val="22"/>
          <w:szCs w:val="22"/>
        </w:rPr>
      </w:pPr>
    </w:p>
    <w:p w:rsidR="0054666C" w:rsidRPr="00BE7AEA" w:rsidRDefault="0054666C" w:rsidP="0054666C">
      <w:pPr>
        <w:spacing w:before="120" w:after="120"/>
        <w:jc w:val="both"/>
        <w:rPr>
          <w:rFonts w:ascii="Cambria" w:hAnsi="Cambria" w:cs="Calibri"/>
          <w:b/>
          <w:bCs/>
          <w:i/>
          <w:sz w:val="22"/>
          <w:szCs w:val="22"/>
        </w:rPr>
      </w:pPr>
      <w:r w:rsidRPr="00BE7AEA">
        <w:rPr>
          <w:rFonts w:ascii="Cambria" w:hAnsi="Cambria" w:cs="Calibri"/>
          <w:b/>
          <w:bCs/>
          <w:i/>
          <w:sz w:val="22"/>
          <w:szCs w:val="22"/>
        </w:rPr>
        <w:t>Caratteristiche tecnico-funzionali minime richieste (</w:t>
      </w:r>
      <w:r w:rsidRPr="00BE7AEA">
        <w:rPr>
          <w:rFonts w:ascii="Cambria" w:hAnsi="Cambria" w:cs="Calibri"/>
          <w:b/>
          <w:bCs/>
          <w:i/>
          <w:sz w:val="22"/>
          <w:szCs w:val="22"/>
          <w:u w:val="single"/>
        </w:rPr>
        <w:t>pena esclusione</w:t>
      </w:r>
      <w:r w:rsidRPr="00BE7AEA">
        <w:rPr>
          <w:rFonts w:ascii="Cambria" w:hAnsi="Cambria" w:cs="Calibri"/>
          <w:b/>
          <w:bCs/>
          <w:i/>
          <w:sz w:val="22"/>
          <w:szCs w:val="22"/>
        </w:rPr>
        <w:t>):</w:t>
      </w:r>
    </w:p>
    <w:p w:rsidR="0054666C" w:rsidRPr="00BE7AEA"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C060AB">
        <w:rPr>
          <w:rFonts w:ascii="Cambria" w:hAnsi="Cambria" w:cs="Calibri"/>
          <w:sz w:val="22"/>
          <w:szCs w:val="22"/>
        </w:rPr>
        <w:t>facoemulsificatore con doppia pompa</w:t>
      </w:r>
      <w:r w:rsidRPr="00BE7AEA">
        <w:rPr>
          <w:rFonts w:ascii="Cambria" w:hAnsi="Cambria" w:cs="Calibri"/>
          <w:sz w:val="22"/>
          <w:szCs w:val="22"/>
        </w:rPr>
        <w:t xml:space="preserve"> </w:t>
      </w:r>
      <w:r w:rsidRPr="007F1C53">
        <w:rPr>
          <w:rFonts w:ascii="Cambria" w:hAnsi="Cambria" w:cs="Calibri"/>
          <w:sz w:val="22"/>
          <w:szCs w:val="22"/>
        </w:rPr>
        <w:t>venturi e peristaltica</w:t>
      </w:r>
      <w:r w:rsidRPr="00BE7AEA">
        <w:rPr>
          <w:rFonts w:ascii="Cambria" w:hAnsi="Cambria" w:cs="Calibri"/>
          <w:sz w:val="22"/>
          <w:szCs w:val="22"/>
        </w:rPr>
        <w:t>, utilizzabile con singola cassetta monouso,</w:t>
      </w:r>
      <w:r>
        <w:rPr>
          <w:rFonts w:ascii="Cambria" w:hAnsi="Cambria" w:cs="Calibri"/>
          <w:sz w:val="22"/>
          <w:szCs w:val="22"/>
        </w:rPr>
        <w:t xml:space="preserve"> </w:t>
      </w:r>
      <w:r w:rsidRPr="007F1C53">
        <w:rPr>
          <w:rFonts w:ascii="Cambria" w:hAnsi="Cambria" w:cs="Calibri"/>
          <w:sz w:val="22"/>
          <w:szCs w:val="22"/>
        </w:rPr>
        <w:t>dotato di</w:t>
      </w:r>
      <w:r>
        <w:rPr>
          <w:rFonts w:ascii="Cambria" w:hAnsi="Cambria" w:cs="Calibri"/>
          <w:sz w:val="22"/>
          <w:szCs w:val="22"/>
        </w:rPr>
        <w:t xml:space="preserve"> </w:t>
      </w:r>
      <w:r w:rsidRPr="00BE7AEA">
        <w:rPr>
          <w:rFonts w:ascii="Cambria" w:hAnsi="Cambria" w:cs="Calibri"/>
          <w:sz w:val="22"/>
          <w:szCs w:val="22"/>
        </w:rPr>
        <w:t>unità irrigazione/aspirazione, unità per vitrectomia anteriore per la gestione delle eventuali complicanze, unità per diatermia;</w:t>
      </w:r>
    </w:p>
    <w:p w:rsidR="0054666C"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BE7AEA">
        <w:rPr>
          <w:rFonts w:ascii="Cambria" w:hAnsi="Cambria" w:cs="Calibri"/>
          <w:sz w:val="22"/>
          <w:szCs w:val="22"/>
        </w:rPr>
        <w:t>velocità di risalita del vuoto programmabile in relazione al tipo di pompa adottata;</w:t>
      </w:r>
    </w:p>
    <w:p w:rsidR="0054666C" w:rsidRPr="00624545"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624545">
        <w:rPr>
          <w:rFonts w:ascii="Cambria" w:hAnsi="Cambria" w:cs="Calibri"/>
          <w:sz w:val="22"/>
          <w:szCs w:val="22"/>
        </w:rPr>
        <w:t>potenza U/S regolabile in modo lineare da 1% al 100% con modalità continua, pulsata e burst con possibilità di regolazione della durata degli impulsi;</w:t>
      </w:r>
    </w:p>
    <w:p w:rsidR="0054666C" w:rsidRPr="00624545"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624545">
        <w:rPr>
          <w:rFonts w:ascii="Cambria" w:hAnsi="Cambria" w:cs="Calibri"/>
          <w:sz w:val="22"/>
          <w:szCs w:val="22"/>
        </w:rPr>
        <w:t>punte ad ultrasuoni rette e curve;</w:t>
      </w:r>
    </w:p>
    <w:p w:rsidR="0054666C" w:rsidRDefault="0054666C" w:rsidP="0054666C">
      <w:pPr>
        <w:numPr>
          <w:ilvl w:val="0"/>
          <w:numId w:val="42"/>
        </w:numPr>
        <w:tabs>
          <w:tab w:val="left" w:pos="720"/>
        </w:tabs>
        <w:spacing w:before="120" w:after="120"/>
        <w:ind w:left="714" w:hanging="357"/>
        <w:jc w:val="both"/>
        <w:rPr>
          <w:rFonts w:ascii="Cambria" w:hAnsi="Cambria" w:cs="Calibri"/>
          <w:sz w:val="22"/>
          <w:szCs w:val="22"/>
        </w:rPr>
      </w:pPr>
      <w:r w:rsidRPr="00BE7AEA">
        <w:rPr>
          <w:rFonts w:ascii="Cambria" w:hAnsi="Cambria" w:cs="Calibri"/>
          <w:sz w:val="22"/>
          <w:szCs w:val="22"/>
        </w:rPr>
        <w:t>emissione di energia U/S che consenta di mantenere la temperatura della punta faco standard entro limiti tali da non provocare danni al tessuto corneale e consentendo di eseguire almeno la tecnica di microfacoemulsificazione tradizionale coassiale;</w:t>
      </w:r>
    </w:p>
    <w:p w:rsidR="0054666C" w:rsidRPr="00BE7AEA" w:rsidRDefault="0054666C" w:rsidP="0054666C">
      <w:pPr>
        <w:spacing w:before="120" w:after="120"/>
        <w:jc w:val="both"/>
        <w:rPr>
          <w:rFonts w:ascii="Cambria" w:hAnsi="Cambria" w:cs="Calibri"/>
          <w:sz w:val="22"/>
          <w:szCs w:val="22"/>
        </w:rPr>
      </w:pPr>
      <w:r w:rsidRPr="00BE7AEA">
        <w:rPr>
          <w:rFonts w:ascii="Cambria" w:hAnsi="Cambria" w:cs="Calibri"/>
          <w:sz w:val="22"/>
          <w:szCs w:val="22"/>
        </w:rPr>
        <w:t>Quant’altro necessario per il corretto funzionamento in relazione alla destinazione d’uso indicata.</w:t>
      </w:r>
    </w:p>
    <w:p w:rsidR="0054666C" w:rsidRDefault="0054666C" w:rsidP="0054666C">
      <w:pPr>
        <w:spacing w:before="120" w:after="120"/>
        <w:jc w:val="both"/>
        <w:rPr>
          <w:rFonts w:ascii="Cambria" w:hAnsi="Cambria" w:cs="Calibri"/>
          <w:b/>
          <w:bCs/>
          <w:i/>
          <w:sz w:val="28"/>
          <w:szCs w:val="28"/>
        </w:rPr>
      </w:pPr>
    </w:p>
    <w:p w:rsidR="0054666C" w:rsidRDefault="0054666C" w:rsidP="0054666C">
      <w:pPr>
        <w:spacing w:before="120" w:after="120"/>
        <w:jc w:val="both"/>
        <w:rPr>
          <w:rFonts w:ascii="Cambria" w:hAnsi="Cambria" w:cs="Calibri"/>
          <w:b/>
          <w:bCs/>
          <w:i/>
          <w:sz w:val="28"/>
          <w:szCs w:val="28"/>
        </w:rPr>
      </w:pPr>
    </w:p>
    <w:p w:rsidR="0054666C" w:rsidRPr="00BE7AEA" w:rsidRDefault="0054666C" w:rsidP="0054666C">
      <w:pPr>
        <w:spacing w:before="120" w:after="120"/>
        <w:jc w:val="both"/>
        <w:rPr>
          <w:rFonts w:ascii="Cambria" w:hAnsi="Cambria" w:cs="Calibri"/>
          <w:b/>
          <w:bCs/>
          <w:i/>
          <w:sz w:val="28"/>
          <w:szCs w:val="28"/>
        </w:rPr>
      </w:pPr>
      <w:r>
        <w:rPr>
          <w:rFonts w:ascii="Cambria" w:hAnsi="Cambria" w:cs="Calibri"/>
          <w:b/>
          <w:bCs/>
          <w:i/>
          <w:sz w:val="28"/>
          <w:szCs w:val="28"/>
        </w:rPr>
        <w:t>LOTTO N. 4</w:t>
      </w:r>
      <w:r w:rsidRPr="00C060AB">
        <w:rPr>
          <w:rFonts w:ascii="Cambria" w:hAnsi="Cambria" w:cs="Calibri"/>
          <w:b/>
          <w:bCs/>
          <w:i/>
          <w:sz w:val="28"/>
          <w:szCs w:val="28"/>
        </w:rPr>
        <w:t>: SISTEMI PER FACOEMULSIFICAZIONE A POMPA</w:t>
      </w:r>
      <w:r>
        <w:rPr>
          <w:rFonts w:ascii="Cambria" w:hAnsi="Cambria" w:cs="Calibri"/>
          <w:b/>
          <w:bCs/>
          <w:i/>
          <w:sz w:val="28"/>
          <w:szCs w:val="28"/>
        </w:rPr>
        <w:t xml:space="preserve"> SINGOLA</w:t>
      </w:r>
      <w:r w:rsidRPr="00C060AB">
        <w:rPr>
          <w:rFonts w:ascii="Cambria" w:hAnsi="Cambria" w:cs="Calibri"/>
          <w:b/>
          <w:bCs/>
          <w:i/>
          <w:sz w:val="28"/>
          <w:szCs w:val="28"/>
        </w:rPr>
        <w:t xml:space="preserve">, </w:t>
      </w:r>
      <w:r>
        <w:rPr>
          <w:rFonts w:ascii="Cambria" w:hAnsi="Cambria" w:cs="Calibri"/>
          <w:b/>
          <w:bCs/>
          <w:i/>
          <w:sz w:val="28"/>
          <w:szCs w:val="28"/>
        </w:rPr>
        <w:t>A CONTROLLO DELLA FLUIDICA</w:t>
      </w:r>
    </w:p>
    <w:p w:rsidR="0054666C" w:rsidRPr="00BE7AEA" w:rsidRDefault="0054666C" w:rsidP="0054666C">
      <w:pPr>
        <w:spacing w:before="120" w:after="120"/>
        <w:rPr>
          <w:rFonts w:ascii="Cambria" w:hAnsi="Cambria" w:cs="Calibri"/>
          <w:b/>
          <w:bCs/>
          <w:i/>
          <w:sz w:val="22"/>
          <w:szCs w:val="22"/>
        </w:rPr>
      </w:pPr>
      <w:r w:rsidRPr="00BE7AEA">
        <w:rPr>
          <w:rFonts w:ascii="Cambria" w:hAnsi="Cambria" w:cs="Calibri"/>
          <w:b/>
          <w:bCs/>
          <w:i/>
          <w:sz w:val="22"/>
          <w:szCs w:val="22"/>
        </w:rPr>
        <w:t>VOCE A) pack sterili monouso per facoemulsificazione</w:t>
      </w:r>
    </w:p>
    <w:p w:rsidR="0054666C" w:rsidRPr="00BE7AEA" w:rsidRDefault="0054666C" w:rsidP="0054666C">
      <w:pPr>
        <w:spacing w:before="120" w:after="120"/>
        <w:rPr>
          <w:rFonts w:ascii="Cambria" w:hAnsi="Cambria" w:cs="Calibri"/>
          <w:b/>
          <w:bCs/>
          <w:i/>
          <w:sz w:val="22"/>
          <w:szCs w:val="22"/>
        </w:rPr>
      </w:pPr>
      <w:r w:rsidRPr="00BE7AEA">
        <w:rPr>
          <w:rFonts w:ascii="Cambria" w:hAnsi="Cambria" w:cs="Calibri"/>
          <w:b/>
          <w:bCs/>
          <w:i/>
          <w:sz w:val="22"/>
          <w:szCs w:val="22"/>
        </w:rPr>
        <w:t>VOCE B) pack sterili monouso per vitrectomia anteriore</w:t>
      </w:r>
    </w:p>
    <w:p w:rsidR="0054666C" w:rsidRDefault="0054666C" w:rsidP="0054666C">
      <w:pPr>
        <w:spacing w:before="120" w:after="120"/>
        <w:rPr>
          <w:rFonts w:ascii="Calibri" w:hAnsi="Calibri" w:cs="Calibri"/>
          <w:b/>
          <w:bCs/>
          <w:i/>
          <w:sz w:val="24"/>
          <w:szCs w:val="24"/>
        </w:rPr>
      </w:pPr>
      <w:r w:rsidRPr="00BE7AEA">
        <w:rPr>
          <w:rFonts w:ascii="Cambria" w:hAnsi="Cambria" w:cs="Calibri"/>
          <w:b/>
          <w:bCs/>
          <w:i/>
          <w:sz w:val="22"/>
          <w:szCs w:val="22"/>
        </w:rPr>
        <w:t>VOCE C) strumentazione</w:t>
      </w:r>
    </w:p>
    <w:p w:rsidR="0054666C" w:rsidRDefault="0054666C" w:rsidP="0054666C">
      <w:pPr>
        <w:spacing w:before="120" w:after="120"/>
        <w:rPr>
          <w:rFonts w:ascii="Calibri" w:hAnsi="Calibri" w:cs="Calibri"/>
          <w:b/>
          <w:bCs/>
          <w:i/>
          <w:sz w:val="24"/>
          <w:szCs w:val="24"/>
        </w:rPr>
      </w:pPr>
    </w:p>
    <w:p w:rsidR="0054666C" w:rsidRPr="00E76FC6" w:rsidRDefault="0054666C" w:rsidP="0054666C">
      <w:pPr>
        <w:tabs>
          <w:tab w:val="left" w:pos="360"/>
        </w:tabs>
        <w:spacing w:before="120" w:after="120"/>
        <w:jc w:val="both"/>
        <w:rPr>
          <w:rFonts w:ascii="Calibri" w:hAnsi="Calibri" w:cs="Calibri"/>
          <w:sz w:val="24"/>
          <w:szCs w:val="24"/>
        </w:rPr>
      </w:pPr>
      <w:r>
        <w:rPr>
          <w:rFonts w:ascii="Calibri" w:hAnsi="Calibri" w:cs="Calibri"/>
          <w:sz w:val="24"/>
          <w:szCs w:val="24"/>
        </w:rPr>
        <w:t xml:space="preserve">VOCE A) </w:t>
      </w:r>
      <w:r w:rsidRPr="009A2F05">
        <w:rPr>
          <w:rFonts w:ascii="Calibri" w:hAnsi="Calibri" w:cs="Calibri"/>
          <w:sz w:val="24"/>
          <w:szCs w:val="24"/>
        </w:rPr>
        <w:t>Composizione minima richiesta (pena esclusione) di ogni singol</w:t>
      </w:r>
      <w:r>
        <w:rPr>
          <w:rFonts w:ascii="Calibri" w:hAnsi="Calibri" w:cs="Calibri"/>
          <w:sz w:val="24"/>
          <w:szCs w:val="24"/>
        </w:rPr>
        <w:t>o</w:t>
      </w:r>
      <w:r w:rsidRPr="009A2F05">
        <w:rPr>
          <w:rFonts w:ascii="Calibri" w:hAnsi="Calibri" w:cs="Calibri"/>
          <w:sz w:val="24"/>
          <w:szCs w:val="24"/>
        </w:rPr>
        <w:t xml:space="preserve"> </w:t>
      </w:r>
      <w:r>
        <w:rPr>
          <w:rFonts w:ascii="Calibri" w:hAnsi="Calibri" w:cs="Calibri"/>
          <w:sz w:val="24"/>
          <w:szCs w:val="24"/>
        </w:rPr>
        <w:t>pack</w:t>
      </w:r>
      <w:r w:rsidRPr="009A2F05">
        <w:rPr>
          <w:rFonts w:ascii="Calibri" w:hAnsi="Calibri" w:cs="Calibri"/>
          <w:sz w:val="24"/>
          <w:szCs w:val="24"/>
        </w:rPr>
        <w:t xml:space="preserve"> sterile </w:t>
      </w:r>
      <w:r w:rsidRPr="00E76FC6">
        <w:rPr>
          <w:rFonts w:ascii="Calibri" w:hAnsi="Calibri" w:cs="Calibri"/>
          <w:sz w:val="24"/>
          <w:szCs w:val="24"/>
        </w:rPr>
        <w:t>monouso per facoemulsificazione (materiale di consumo oggetto del service):</w:t>
      </w:r>
    </w:p>
    <w:p w:rsidR="0054666C" w:rsidRPr="00E76FC6" w:rsidRDefault="0054666C" w:rsidP="0054666C">
      <w:pPr>
        <w:numPr>
          <w:ilvl w:val="0"/>
          <w:numId w:val="42"/>
        </w:numPr>
        <w:tabs>
          <w:tab w:val="left" w:pos="720"/>
        </w:tabs>
        <w:spacing w:before="120" w:after="120"/>
        <w:jc w:val="both"/>
        <w:rPr>
          <w:rFonts w:ascii="Calibri" w:hAnsi="Calibri" w:cs="Calibri"/>
          <w:sz w:val="24"/>
          <w:szCs w:val="24"/>
        </w:rPr>
      </w:pPr>
      <w:r w:rsidRPr="00E76FC6">
        <w:rPr>
          <w:rFonts w:ascii="Calibri" w:hAnsi="Calibri" w:cs="Calibri"/>
          <w:sz w:val="24"/>
          <w:szCs w:val="24"/>
        </w:rPr>
        <w:t>Sacca per vassoio;</w:t>
      </w:r>
    </w:p>
    <w:p w:rsidR="0054666C" w:rsidRPr="00E76FC6" w:rsidRDefault="0054666C" w:rsidP="0054666C">
      <w:pPr>
        <w:numPr>
          <w:ilvl w:val="0"/>
          <w:numId w:val="42"/>
        </w:numPr>
        <w:tabs>
          <w:tab w:val="left" w:pos="720"/>
        </w:tabs>
        <w:spacing w:before="120" w:after="120"/>
        <w:jc w:val="both"/>
        <w:rPr>
          <w:rFonts w:ascii="Calibri" w:hAnsi="Calibri" w:cs="Calibri"/>
          <w:sz w:val="24"/>
          <w:szCs w:val="24"/>
        </w:rPr>
      </w:pPr>
      <w:r w:rsidRPr="00E76FC6">
        <w:rPr>
          <w:rFonts w:ascii="Calibri" w:hAnsi="Calibri" w:cs="Calibri"/>
          <w:sz w:val="24"/>
          <w:szCs w:val="24"/>
        </w:rPr>
        <w:t>Telo copri monitor;</w:t>
      </w:r>
    </w:p>
    <w:p w:rsidR="0054666C" w:rsidRPr="00E76FC6" w:rsidRDefault="0054666C" w:rsidP="0054666C">
      <w:pPr>
        <w:numPr>
          <w:ilvl w:val="0"/>
          <w:numId w:val="42"/>
        </w:numPr>
        <w:tabs>
          <w:tab w:val="left" w:pos="720"/>
        </w:tabs>
        <w:spacing w:before="120" w:after="120"/>
        <w:jc w:val="both"/>
        <w:rPr>
          <w:rFonts w:ascii="Calibri" w:hAnsi="Calibri" w:cs="Calibri"/>
          <w:sz w:val="24"/>
          <w:szCs w:val="24"/>
        </w:rPr>
      </w:pPr>
      <w:r w:rsidRPr="00E76FC6">
        <w:rPr>
          <w:rFonts w:ascii="Calibri" w:hAnsi="Calibri" w:cs="Calibri"/>
          <w:sz w:val="24"/>
          <w:szCs w:val="24"/>
        </w:rPr>
        <w:t>Set di tubi per infusione – aspirazione;</w:t>
      </w:r>
    </w:p>
    <w:p w:rsidR="0054666C" w:rsidRDefault="0054666C" w:rsidP="0054666C">
      <w:pPr>
        <w:numPr>
          <w:ilvl w:val="0"/>
          <w:numId w:val="42"/>
        </w:numPr>
        <w:tabs>
          <w:tab w:val="left" w:pos="720"/>
        </w:tabs>
        <w:spacing w:before="120" w:after="120"/>
        <w:jc w:val="both"/>
        <w:rPr>
          <w:rFonts w:ascii="Calibri" w:hAnsi="Calibri" w:cs="Calibri"/>
          <w:sz w:val="24"/>
          <w:szCs w:val="24"/>
        </w:rPr>
      </w:pPr>
      <w:r w:rsidRPr="00E76FC6">
        <w:rPr>
          <w:rFonts w:ascii="Calibri" w:hAnsi="Calibri" w:cs="Calibri"/>
          <w:sz w:val="24"/>
          <w:szCs w:val="24"/>
        </w:rPr>
        <w:t>Cassetta di raccolta liquidi;</w:t>
      </w:r>
    </w:p>
    <w:p w:rsidR="0054666C" w:rsidRDefault="0054666C" w:rsidP="0054666C">
      <w:pPr>
        <w:numPr>
          <w:ilvl w:val="0"/>
          <w:numId w:val="42"/>
        </w:numPr>
        <w:tabs>
          <w:tab w:val="left" w:pos="720"/>
        </w:tabs>
        <w:spacing w:before="120" w:after="120"/>
        <w:jc w:val="both"/>
        <w:rPr>
          <w:rFonts w:ascii="Cambria" w:hAnsi="Cambria" w:cs="Calibri"/>
          <w:sz w:val="22"/>
          <w:szCs w:val="22"/>
        </w:rPr>
      </w:pPr>
      <w:r>
        <w:rPr>
          <w:rFonts w:ascii="Cambria" w:hAnsi="Cambria" w:cs="Calibri"/>
          <w:sz w:val="22"/>
          <w:szCs w:val="22"/>
        </w:rPr>
        <w:t>Camera di prova</w:t>
      </w:r>
    </w:p>
    <w:p w:rsidR="0054666C" w:rsidRDefault="0054666C" w:rsidP="0054666C">
      <w:pPr>
        <w:numPr>
          <w:ilvl w:val="0"/>
          <w:numId w:val="42"/>
        </w:numPr>
        <w:tabs>
          <w:tab w:val="left" w:pos="720"/>
        </w:tabs>
        <w:spacing w:before="120" w:after="120"/>
        <w:jc w:val="both"/>
        <w:rPr>
          <w:rFonts w:ascii="Cambria" w:hAnsi="Cambria" w:cs="Calibri"/>
          <w:sz w:val="22"/>
          <w:szCs w:val="22"/>
        </w:rPr>
      </w:pPr>
      <w:r>
        <w:rPr>
          <w:rFonts w:ascii="Cambria" w:hAnsi="Cambria" w:cs="Calibri"/>
          <w:sz w:val="22"/>
          <w:szCs w:val="22"/>
        </w:rPr>
        <w:t>Almeno 2 sleeve</w:t>
      </w:r>
    </w:p>
    <w:p w:rsidR="0054666C" w:rsidRPr="0056395F" w:rsidRDefault="0054666C" w:rsidP="0054666C">
      <w:pPr>
        <w:numPr>
          <w:ilvl w:val="0"/>
          <w:numId w:val="42"/>
        </w:numPr>
        <w:tabs>
          <w:tab w:val="left" w:pos="720"/>
        </w:tabs>
        <w:spacing w:before="120" w:after="120"/>
        <w:jc w:val="both"/>
        <w:rPr>
          <w:rFonts w:ascii="Calibri" w:hAnsi="Calibri" w:cs="Calibri"/>
          <w:sz w:val="24"/>
          <w:szCs w:val="24"/>
        </w:rPr>
      </w:pPr>
      <w:r>
        <w:rPr>
          <w:rFonts w:ascii="Cambria" w:hAnsi="Cambria" w:cs="Calibri"/>
          <w:sz w:val="22"/>
          <w:szCs w:val="22"/>
        </w:rPr>
        <w:t xml:space="preserve">Punta ad ultrasuoni monouso </w:t>
      </w:r>
      <w:r w:rsidRPr="0022767F">
        <w:rPr>
          <w:rFonts w:ascii="Cambria" w:hAnsi="Cambria" w:cs="Calibri"/>
          <w:sz w:val="22"/>
          <w:szCs w:val="22"/>
        </w:rPr>
        <w:t>retta o curva per</w:t>
      </w:r>
      <w:r>
        <w:rPr>
          <w:rFonts w:ascii="Cambria" w:hAnsi="Cambria" w:cs="Calibri"/>
          <w:sz w:val="22"/>
          <w:szCs w:val="22"/>
        </w:rPr>
        <w:t xml:space="preserve"> tutte le necessità chirurgiche</w:t>
      </w:r>
    </w:p>
    <w:p w:rsidR="0054666C" w:rsidRPr="00E76FC6" w:rsidRDefault="0054666C" w:rsidP="0054666C">
      <w:pPr>
        <w:spacing w:before="120" w:after="120"/>
        <w:ind w:left="360"/>
        <w:jc w:val="both"/>
        <w:rPr>
          <w:rFonts w:ascii="Calibri" w:hAnsi="Calibri" w:cs="Calibri"/>
          <w:sz w:val="24"/>
          <w:szCs w:val="24"/>
        </w:rPr>
      </w:pPr>
      <w:r w:rsidRPr="0056395F">
        <w:rPr>
          <w:rFonts w:ascii="Cambria" w:hAnsi="Cambria" w:cs="Calibri"/>
          <w:sz w:val="22"/>
          <w:szCs w:val="22"/>
          <w:u w:val="single"/>
        </w:rPr>
        <w:t>Nota bene:</w:t>
      </w:r>
      <w:r>
        <w:rPr>
          <w:rFonts w:ascii="Cambria" w:hAnsi="Cambria" w:cs="Calibri"/>
          <w:sz w:val="22"/>
          <w:szCs w:val="22"/>
        </w:rPr>
        <w:t xml:space="preserve"> “sleeve” e “punta” possono essere forniti anche separatamente rispetto al confezionamento del custom pack, purchè il costo complessivo del pack rimanga invariato.</w:t>
      </w:r>
    </w:p>
    <w:p w:rsidR="0054666C" w:rsidRPr="00E76FC6" w:rsidRDefault="0054666C" w:rsidP="0054666C">
      <w:pPr>
        <w:spacing w:before="120" w:after="120"/>
        <w:jc w:val="both"/>
        <w:rPr>
          <w:rFonts w:ascii="Calibri" w:hAnsi="Calibri" w:cs="Calibri"/>
          <w:sz w:val="24"/>
          <w:szCs w:val="24"/>
        </w:rPr>
      </w:pPr>
    </w:p>
    <w:p w:rsidR="0054666C" w:rsidRPr="00E76FC6" w:rsidRDefault="0054666C" w:rsidP="0054666C">
      <w:pPr>
        <w:jc w:val="both"/>
        <w:rPr>
          <w:rFonts w:ascii="Calibri" w:hAnsi="Calibri" w:cs="Calibri"/>
          <w:sz w:val="24"/>
          <w:szCs w:val="24"/>
        </w:rPr>
      </w:pPr>
      <w:r>
        <w:rPr>
          <w:rFonts w:ascii="Calibri" w:hAnsi="Calibri" w:cs="Calibri"/>
          <w:sz w:val="24"/>
          <w:szCs w:val="24"/>
        </w:rPr>
        <w:t xml:space="preserve">VOCE B) </w:t>
      </w:r>
      <w:r w:rsidRPr="00E76FC6">
        <w:rPr>
          <w:rFonts w:ascii="Calibri" w:hAnsi="Calibri" w:cs="Calibri"/>
          <w:sz w:val="24"/>
          <w:szCs w:val="24"/>
        </w:rPr>
        <w:t>Composizione minima richiesta (</w:t>
      </w:r>
      <w:r w:rsidRPr="00E76FC6">
        <w:rPr>
          <w:rFonts w:ascii="Calibri" w:hAnsi="Calibri" w:cs="Calibri"/>
          <w:sz w:val="24"/>
          <w:szCs w:val="24"/>
          <w:u w:val="single"/>
        </w:rPr>
        <w:t>pena esclusione</w:t>
      </w:r>
      <w:r w:rsidRPr="00E76FC6">
        <w:rPr>
          <w:rFonts w:ascii="Calibri" w:hAnsi="Calibri" w:cs="Calibri"/>
          <w:sz w:val="24"/>
          <w:szCs w:val="24"/>
        </w:rPr>
        <w:t>) di ogni singolo pack sterile monouso per vitrectomia anteriore (materiale di consumo oggetto del service):</w:t>
      </w:r>
    </w:p>
    <w:p w:rsidR="0054666C" w:rsidRPr="00E76FC6" w:rsidRDefault="0054666C" w:rsidP="0054666C">
      <w:pPr>
        <w:numPr>
          <w:ilvl w:val="0"/>
          <w:numId w:val="42"/>
        </w:numPr>
        <w:tabs>
          <w:tab w:val="left" w:pos="720"/>
        </w:tabs>
        <w:spacing w:before="120" w:after="120"/>
        <w:jc w:val="both"/>
        <w:rPr>
          <w:rFonts w:ascii="Calibri" w:hAnsi="Calibri" w:cs="Calibri"/>
          <w:sz w:val="24"/>
          <w:szCs w:val="24"/>
        </w:rPr>
      </w:pPr>
      <w:r w:rsidRPr="00E76FC6">
        <w:rPr>
          <w:rFonts w:ascii="Calibri" w:hAnsi="Calibri" w:cs="Calibri"/>
          <w:sz w:val="24"/>
          <w:szCs w:val="24"/>
        </w:rPr>
        <w:lastRenderedPageBreak/>
        <w:t>Vitrectomo anteriore monouso;</w:t>
      </w:r>
    </w:p>
    <w:p w:rsidR="0054666C" w:rsidRPr="00E76FC6" w:rsidRDefault="0054666C" w:rsidP="0054666C">
      <w:pPr>
        <w:numPr>
          <w:ilvl w:val="0"/>
          <w:numId w:val="42"/>
        </w:numPr>
        <w:tabs>
          <w:tab w:val="left" w:pos="720"/>
        </w:tabs>
        <w:spacing w:before="120" w:after="120"/>
        <w:jc w:val="both"/>
        <w:rPr>
          <w:rFonts w:ascii="Calibri" w:hAnsi="Calibri" w:cs="Calibri"/>
          <w:sz w:val="24"/>
          <w:szCs w:val="24"/>
        </w:rPr>
      </w:pPr>
      <w:r w:rsidRPr="00E76FC6">
        <w:rPr>
          <w:rFonts w:ascii="Calibri" w:hAnsi="Calibri" w:cs="Calibri"/>
          <w:sz w:val="24"/>
          <w:szCs w:val="24"/>
        </w:rPr>
        <w:t>Tubi di collegamento allo strumento e raccordi;</w:t>
      </w:r>
    </w:p>
    <w:p w:rsidR="0054666C" w:rsidRDefault="0054666C" w:rsidP="0054666C">
      <w:pPr>
        <w:jc w:val="both"/>
        <w:rPr>
          <w:rFonts w:ascii="Calibri" w:hAnsi="Calibri" w:cs="Calibri"/>
          <w:sz w:val="24"/>
          <w:szCs w:val="24"/>
        </w:rPr>
      </w:pPr>
    </w:p>
    <w:p w:rsidR="0054666C" w:rsidRDefault="0054666C" w:rsidP="0054666C">
      <w:pPr>
        <w:jc w:val="both"/>
        <w:rPr>
          <w:rFonts w:ascii="Calibri" w:hAnsi="Calibri" w:cs="Calibri"/>
          <w:sz w:val="24"/>
          <w:szCs w:val="24"/>
        </w:rPr>
      </w:pPr>
      <w:r w:rsidRPr="00BE7AEA">
        <w:rPr>
          <w:rFonts w:ascii="Cambria" w:hAnsi="Cambria" w:cs="Calibri"/>
          <w:sz w:val="22"/>
          <w:szCs w:val="22"/>
        </w:rPr>
        <w:t>VOCE C) Ap</w:t>
      </w:r>
      <w:r w:rsidRPr="00BE7AEA">
        <w:rPr>
          <w:rFonts w:ascii="Cambria" w:hAnsi="Cambria" w:cs="Calibri"/>
          <w:bCs/>
          <w:i/>
          <w:sz w:val="22"/>
          <w:szCs w:val="22"/>
        </w:rPr>
        <w:t xml:space="preserve">parecchiature per facoemulsificazione e vitrectomia anteriore, </w:t>
      </w:r>
      <w:r w:rsidRPr="00BE7AEA">
        <w:rPr>
          <w:rFonts w:ascii="Cambria" w:hAnsi="Cambria" w:cs="Calibri"/>
          <w:sz w:val="22"/>
          <w:szCs w:val="22"/>
        </w:rPr>
        <w:t xml:space="preserve">complete di carrello dedicato e ciascuna dotata di n. </w:t>
      </w:r>
      <w:r>
        <w:rPr>
          <w:rFonts w:ascii="Cambria" w:hAnsi="Cambria" w:cs="Calibri"/>
          <w:sz w:val="22"/>
          <w:szCs w:val="22"/>
        </w:rPr>
        <w:t>10</w:t>
      </w:r>
      <w:r w:rsidRPr="00BE7AEA">
        <w:rPr>
          <w:rFonts w:ascii="Cambria" w:hAnsi="Cambria" w:cs="Calibri"/>
          <w:sz w:val="22"/>
          <w:szCs w:val="22"/>
        </w:rPr>
        <w:t xml:space="preserve"> manipoli U/S.</w:t>
      </w:r>
    </w:p>
    <w:p w:rsidR="0054666C" w:rsidRDefault="0054666C" w:rsidP="0054666C">
      <w:pPr>
        <w:jc w:val="both"/>
        <w:rPr>
          <w:rFonts w:ascii="Calibri" w:hAnsi="Calibri" w:cs="Calibri"/>
          <w:sz w:val="24"/>
          <w:szCs w:val="24"/>
        </w:rPr>
      </w:pPr>
    </w:p>
    <w:p w:rsidR="0054666C" w:rsidRPr="009A2F05" w:rsidRDefault="0054666C" w:rsidP="0054666C">
      <w:pPr>
        <w:spacing w:before="120" w:after="120"/>
        <w:jc w:val="both"/>
        <w:rPr>
          <w:rFonts w:ascii="Calibri" w:hAnsi="Calibri" w:cs="Calibri"/>
          <w:b/>
          <w:bCs/>
          <w:i/>
          <w:sz w:val="24"/>
          <w:szCs w:val="24"/>
        </w:rPr>
      </w:pPr>
      <w:r w:rsidRPr="009A2F05">
        <w:rPr>
          <w:rFonts w:ascii="Calibri" w:hAnsi="Calibri" w:cs="Calibri"/>
          <w:b/>
          <w:bCs/>
          <w:i/>
          <w:sz w:val="24"/>
          <w:szCs w:val="24"/>
        </w:rPr>
        <w:t>Caratteristiche tecnico-funzionali minime richieste (</w:t>
      </w:r>
      <w:r w:rsidRPr="0074618C">
        <w:rPr>
          <w:rFonts w:ascii="Calibri" w:hAnsi="Calibri" w:cs="Calibri"/>
          <w:b/>
          <w:bCs/>
          <w:i/>
          <w:sz w:val="24"/>
          <w:szCs w:val="24"/>
          <w:u w:val="single"/>
        </w:rPr>
        <w:t>pena esclusione</w:t>
      </w:r>
      <w:r w:rsidRPr="009A2F05">
        <w:rPr>
          <w:rFonts w:ascii="Calibri" w:hAnsi="Calibri" w:cs="Calibri"/>
          <w:b/>
          <w:bCs/>
          <w:i/>
          <w:sz w:val="24"/>
          <w:szCs w:val="24"/>
        </w:rPr>
        <w:t>):</w:t>
      </w:r>
    </w:p>
    <w:p w:rsidR="0054666C" w:rsidRPr="009A2F05" w:rsidRDefault="0054666C" w:rsidP="0054666C">
      <w:pPr>
        <w:numPr>
          <w:ilvl w:val="0"/>
          <w:numId w:val="42"/>
        </w:numPr>
        <w:tabs>
          <w:tab w:val="left" w:pos="720"/>
        </w:tabs>
        <w:spacing w:before="120" w:after="120"/>
        <w:ind w:left="714" w:hanging="357"/>
        <w:jc w:val="both"/>
        <w:rPr>
          <w:rFonts w:ascii="Calibri" w:hAnsi="Calibri" w:cs="Calibri"/>
          <w:sz w:val="24"/>
          <w:szCs w:val="24"/>
        </w:rPr>
      </w:pPr>
      <w:r w:rsidRPr="009A2F05">
        <w:rPr>
          <w:rFonts w:ascii="Calibri" w:hAnsi="Calibri" w:cs="Calibri"/>
          <w:sz w:val="24"/>
          <w:szCs w:val="24"/>
        </w:rPr>
        <w:t xml:space="preserve">facoemulsificatore con </w:t>
      </w:r>
      <w:r w:rsidRPr="00163590">
        <w:rPr>
          <w:rFonts w:ascii="Calibri" w:hAnsi="Calibri" w:cs="Calibri"/>
          <w:sz w:val="24"/>
          <w:szCs w:val="24"/>
        </w:rPr>
        <w:t xml:space="preserve">pompa singola </w:t>
      </w:r>
      <w:r w:rsidRPr="00F41437">
        <w:rPr>
          <w:rFonts w:ascii="Calibri" w:hAnsi="Calibri" w:cs="Calibri"/>
          <w:sz w:val="24"/>
          <w:szCs w:val="24"/>
        </w:rPr>
        <w:t>peristaltica,</w:t>
      </w:r>
      <w:r w:rsidRPr="009A2F05">
        <w:rPr>
          <w:rFonts w:ascii="Calibri" w:hAnsi="Calibri" w:cs="Calibri"/>
          <w:sz w:val="24"/>
          <w:szCs w:val="24"/>
        </w:rPr>
        <w:t xml:space="preserve"> utilizzabile con singola cassetta monouso, unità irrigazione/aspirazione, unità per vitrectomia anteriore per la gestione delle eventuali complicanze, unità per diatermia;</w:t>
      </w:r>
    </w:p>
    <w:p w:rsidR="0054666C" w:rsidRDefault="0054666C" w:rsidP="0054666C">
      <w:pPr>
        <w:numPr>
          <w:ilvl w:val="0"/>
          <w:numId w:val="42"/>
        </w:numPr>
        <w:tabs>
          <w:tab w:val="left" w:pos="720"/>
        </w:tabs>
        <w:spacing w:before="120" w:after="120"/>
        <w:ind w:left="714" w:hanging="357"/>
        <w:jc w:val="both"/>
        <w:rPr>
          <w:rFonts w:ascii="Calibri" w:hAnsi="Calibri" w:cs="Calibri"/>
          <w:sz w:val="24"/>
          <w:szCs w:val="24"/>
        </w:rPr>
      </w:pPr>
      <w:r w:rsidRPr="009A2F05">
        <w:rPr>
          <w:rFonts w:ascii="Calibri" w:hAnsi="Calibri" w:cs="Calibri"/>
          <w:sz w:val="24"/>
          <w:szCs w:val="24"/>
        </w:rPr>
        <w:t>velocità di risalita del vuoto programmabile;</w:t>
      </w:r>
    </w:p>
    <w:p w:rsidR="0054666C" w:rsidRDefault="0054666C" w:rsidP="0054666C">
      <w:pPr>
        <w:numPr>
          <w:ilvl w:val="0"/>
          <w:numId w:val="42"/>
        </w:numPr>
        <w:tabs>
          <w:tab w:val="left" w:pos="720"/>
        </w:tabs>
        <w:spacing w:before="120" w:after="120"/>
        <w:ind w:left="714" w:hanging="357"/>
        <w:jc w:val="both"/>
        <w:rPr>
          <w:rFonts w:ascii="Calibri" w:hAnsi="Calibri" w:cs="Calibri"/>
          <w:sz w:val="24"/>
          <w:szCs w:val="24"/>
        </w:rPr>
      </w:pPr>
      <w:r w:rsidRPr="009A2F05">
        <w:rPr>
          <w:rFonts w:ascii="Calibri" w:hAnsi="Calibri" w:cs="Calibri"/>
          <w:sz w:val="24"/>
          <w:szCs w:val="24"/>
        </w:rPr>
        <w:t>potenza U/S regolabile in modo lineare da 1</w:t>
      </w:r>
      <w:r>
        <w:rPr>
          <w:rFonts w:ascii="Calibri" w:hAnsi="Calibri" w:cs="Calibri"/>
          <w:sz w:val="24"/>
          <w:szCs w:val="24"/>
        </w:rPr>
        <w:t>%</w:t>
      </w:r>
      <w:r w:rsidRPr="009A2F05">
        <w:rPr>
          <w:rFonts w:ascii="Calibri" w:hAnsi="Calibri" w:cs="Calibri"/>
          <w:sz w:val="24"/>
          <w:szCs w:val="24"/>
        </w:rPr>
        <w:t xml:space="preserve"> al 100% con modalità continua, pulsata e burst con possibilità di regolazione della </w:t>
      </w:r>
      <w:r w:rsidRPr="00F41437">
        <w:rPr>
          <w:rFonts w:ascii="Calibri" w:hAnsi="Calibri" w:cs="Calibri"/>
          <w:sz w:val="24"/>
          <w:szCs w:val="24"/>
        </w:rPr>
        <w:t>durata</w:t>
      </w:r>
      <w:r>
        <w:rPr>
          <w:rFonts w:ascii="Calibri" w:hAnsi="Calibri" w:cs="Calibri"/>
          <w:sz w:val="24"/>
          <w:szCs w:val="24"/>
        </w:rPr>
        <w:t xml:space="preserve"> </w:t>
      </w:r>
      <w:r w:rsidRPr="00F41437">
        <w:rPr>
          <w:rFonts w:ascii="Calibri" w:hAnsi="Calibri" w:cs="Calibri"/>
          <w:sz w:val="24"/>
          <w:szCs w:val="24"/>
        </w:rPr>
        <w:t>dell’impulso</w:t>
      </w:r>
      <w:r>
        <w:rPr>
          <w:rFonts w:ascii="Calibri" w:hAnsi="Calibri" w:cs="Calibri"/>
          <w:sz w:val="24"/>
          <w:szCs w:val="24"/>
        </w:rPr>
        <w:t>;</w:t>
      </w:r>
    </w:p>
    <w:p w:rsidR="0054666C" w:rsidRPr="0056395F" w:rsidRDefault="0054666C" w:rsidP="0054666C">
      <w:pPr>
        <w:numPr>
          <w:ilvl w:val="0"/>
          <w:numId w:val="42"/>
        </w:numPr>
        <w:tabs>
          <w:tab w:val="left" w:pos="720"/>
        </w:tabs>
        <w:spacing w:before="120" w:after="120"/>
        <w:ind w:left="714" w:hanging="357"/>
        <w:jc w:val="both"/>
        <w:rPr>
          <w:rFonts w:ascii="Calibri" w:hAnsi="Calibri" w:cs="Calibri"/>
          <w:sz w:val="24"/>
          <w:szCs w:val="24"/>
        </w:rPr>
      </w:pPr>
      <w:r w:rsidRPr="0056395F">
        <w:rPr>
          <w:rFonts w:ascii="Calibri" w:hAnsi="Calibri" w:cs="Calibri"/>
          <w:sz w:val="24"/>
          <w:szCs w:val="24"/>
        </w:rPr>
        <w:t>punte ad ultrasuoni rette e curve</w:t>
      </w:r>
    </w:p>
    <w:p w:rsidR="0054666C" w:rsidRPr="009A2F05" w:rsidRDefault="0054666C" w:rsidP="0054666C">
      <w:pPr>
        <w:numPr>
          <w:ilvl w:val="0"/>
          <w:numId w:val="42"/>
        </w:numPr>
        <w:tabs>
          <w:tab w:val="left" w:pos="720"/>
        </w:tabs>
        <w:spacing w:before="120" w:after="120"/>
        <w:ind w:left="714" w:hanging="357"/>
        <w:jc w:val="both"/>
        <w:rPr>
          <w:rFonts w:ascii="Calibri" w:hAnsi="Calibri" w:cs="Calibri"/>
          <w:sz w:val="24"/>
          <w:szCs w:val="24"/>
        </w:rPr>
      </w:pPr>
      <w:r w:rsidRPr="009A2F05">
        <w:rPr>
          <w:rFonts w:ascii="Calibri" w:hAnsi="Calibri" w:cs="Calibri"/>
          <w:sz w:val="24"/>
          <w:szCs w:val="24"/>
        </w:rPr>
        <w:t>emissione di energia U/S che consenta di mantenere la temperatura della punta faco standard entro limiti tali da non provocare danni al tessuto corneale e consentendo di eseguire almeno la tecnica di microfacoemulsificazione tradizionale coassiale;</w:t>
      </w:r>
    </w:p>
    <w:p w:rsidR="0054666C" w:rsidRDefault="0054666C" w:rsidP="0054666C">
      <w:pPr>
        <w:spacing w:before="120" w:after="120"/>
        <w:rPr>
          <w:ins w:id="3" w:author="AOUD" w:date="2016-03-23T10:35:00Z"/>
          <w:rFonts w:ascii="Calibri" w:hAnsi="Calibri" w:cs="Calibri"/>
          <w:b/>
          <w:sz w:val="24"/>
          <w:szCs w:val="24"/>
        </w:rPr>
      </w:pPr>
      <w:r w:rsidRPr="009A2F05">
        <w:rPr>
          <w:rFonts w:ascii="Calibri" w:hAnsi="Calibri" w:cs="Calibri"/>
          <w:sz w:val="24"/>
          <w:szCs w:val="24"/>
        </w:rPr>
        <w:t>Quant’altro necessario per il corretto funzionamento in relazione alla destinazione d’uso indicata.</w:t>
      </w:r>
    </w:p>
    <w:p w:rsidR="0054666C" w:rsidRDefault="0054666C" w:rsidP="0054666C">
      <w:pPr>
        <w:spacing w:before="120" w:after="120"/>
        <w:rPr>
          <w:rFonts w:ascii="Calibri" w:hAnsi="Calibri" w:cs="Calibri"/>
          <w:b/>
          <w:sz w:val="24"/>
          <w:szCs w:val="24"/>
        </w:rPr>
      </w:pPr>
    </w:p>
    <w:p w:rsidR="00CA5DDA" w:rsidRDefault="00CA5DDA" w:rsidP="0054666C">
      <w:pPr>
        <w:spacing w:before="120" w:after="120"/>
        <w:rPr>
          <w:rFonts w:ascii="Calibri" w:hAnsi="Calibri" w:cs="Calibri"/>
          <w:b/>
          <w:sz w:val="24"/>
          <w:szCs w:val="24"/>
        </w:rPr>
      </w:pPr>
    </w:p>
    <w:p w:rsidR="0054666C" w:rsidRPr="009A2F05" w:rsidRDefault="0054666C" w:rsidP="0054666C">
      <w:pPr>
        <w:spacing w:before="120" w:after="120"/>
        <w:rPr>
          <w:rFonts w:ascii="Calibri" w:hAnsi="Calibri" w:cs="Calibri"/>
          <w:b/>
          <w:sz w:val="24"/>
          <w:szCs w:val="24"/>
        </w:rPr>
      </w:pPr>
      <w:r w:rsidRPr="009A2F05">
        <w:rPr>
          <w:rFonts w:ascii="Calibri" w:hAnsi="Calibri" w:cs="Calibri"/>
          <w:b/>
          <w:sz w:val="24"/>
          <w:szCs w:val="24"/>
        </w:rPr>
        <w:t>Si precisa inoltre che per tutte le forniture sopra descritte:</w:t>
      </w:r>
    </w:p>
    <w:p w:rsidR="0054666C" w:rsidRPr="009A2F05" w:rsidRDefault="0054666C" w:rsidP="0054666C">
      <w:pPr>
        <w:widowControl w:val="0"/>
        <w:numPr>
          <w:ilvl w:val="0"/>
          <w:numId w:val="41"/>
        </w:numPr>
        <w:adjustRightInd w:val="0"/>
        <w:ind w:right="-1"/>
        <w:jc w:val="both"/>
        <w:textAlignment w:val="baseline"/>
        <w:rPr>
          <w:rFonts w:ascii="Calibri" w:hAnsi="Calibri" w:cs="Calibri"/>
          <w:sz w:val="24"/>
          <w:szCs w:val="24"/>
        </w:rPr>
      </w:pPr>
      <w:r w:rsidRPr="009A2F05">
        <w:rPr>
          <w:rFonts w:ascii="Calibri" w:hAnsi="Calibri" w:cs="Calibri"/>
          <w:sz w:val="24"/>
          <w:szCs w:val="24"/>
        </w:rPr>
        <w:t xml:space="preserve">I materiali e le apparecchiature offerti dovranno comunque essere configurate e caratterizzate da prestazioni di livello idoneo tale da consentire quanto </w:t>
      </w:r>
      <w:r>
        <w:rPr>
          <w:rFonts w:ascii="Calibri" w:hAnsi="Calibri" w:cs="Calibri"/>
          <w:sz w:val="24"/>
          <w:szCs w:val="24"/>
        </w:rPr>
        <w:t xml:space="preserve">sopra </w:t>
      </w:r>
      <w:r w:rsidRPr="009A2F05">
        <w:rPr>
          <w:rFonts w:ascii="Calibri" w:hAnsi="Calibri" w:cs="Calibri"/>
          <w:sz w:val="24"/>
          <w:szCs w:val="24"/>
        </w:rPr>
        <w:t xml:space="preserve">indicato. </w:t>
      </w:r>
    </w:p>
    <w:p w:rsidR="0054666C" w:rsidRPr="0022767F" w:rsidRDefault="0054666C" w:rsidP="0054666C">
      <w:pPr>
        <w:widowControl w:val="0"/>
        <w:numPr>
          <w:ilvl w:val="0"/>
          <w:numId w:val="41"/>
        </w:numPr>
        <w:adjustRightInd w:val="0"/>
        <w:spacing w:before="120"/>
        <w:ind w:left="362" w:hanging="181"/>
        <w:jc w:val="both"/>
        <w:textAlignment w:val="baseline"/>
        <w:rPr>
          <w:rFonts w:ascii="Calibri" w:hAnsi="Calibri" w:cs="Calibri"/>
          <w:sz w:val="24"/>
          <w:szCs w:val="24"/>
        </w:rPr>
      </w:pPr>
      <w:r w:rsidRPr="009A2F05">
        <w:rPr>
          <w:rFonts w:ascii="Calibri" w:hAnsi="Calibri" w:cs="Calibri"/>
          <w:sz w:val="24"/>
          <w:szCs w:val="24"/>
        </w:rPr>
        <w:t xml:space="preserve">La ditta può presentare i prodotti della propria gamma che ritiene più idonei in relazione alla configurazione e destinazione d’uso indicata. Essa dovrà proporre, </w:t>
      </w:r>
      <w:r w:rsidRPr="009A2F05">
        <w:rPr>
          <w:rFonts w:ascii="Calibri" w:hAnsi="Calibri" w:cs="Calibri"/>
          <w:b/>
          <w:sz w:val="24"/>
          <w:szCs w:val="24"/>
          <w:u w:val="single"/>
        </w:rPr>
        <w:t>pena l’esclusione</w:t>
      </w:r>
      <w:r w:rsidRPr="009A2F05">
        <w:rPr>
          <w:rFonts w:ascii="Calibri" w:hAnsi="Calibri" w:cs="Calibri"/>
          <w:sz w:val="24"/>
          <w:szCs w:val="24"/>
        </w:rPr>
        <w:t xml:space="preserve">, una  sola </w:t>
      </w:r>
      <w:r w:rsidRPr="0022767F">
        <w:rPr>
          <w:rFonts w:ascii="Calibri" w:hAnsi="Calibri" w:cs="Calibri"/>
          <w:sz w:val="24"/>
          <w:szCs w:val="24"/>
        </w:rPr>
        <w:t xml:space="preserve">configurazione dell’apparecchiatura offerta. </w:t>
      </w:r>
    </w:p>
    <w:p w:rsidR="0054666C" w:rsidRPr="009A2F05" w:rsidRDefault="0054666C" w:rsidP="0054666C">
      <w:pPr>
        <w:pStyle w:val="Corpotesto"/>
        <w:widowControl w:val="0"/>
        <w:numPr>
          <w:ilvl w:val="0"/>
          <w:numId w:val="41"/>
        </w:numPr>
        <w:adjustRightInd w:val="0"/>
        <w:spacing w:before="120"/>
        <w:ind w:left="362" w:hanging="181"/>
        <w:jc w:val="both"/>
        <w:textAlignment w:val="baseline"/>
        <w:rPr>
          <w:rFonts w:ascii="Calibri" w:hAnsi="Calibri" w:cs="Calibri"/>
          <w:bCs/>
          <w:color w:val="000000"/>
          <w:sz w:val="24"/>
          <w:szCs w:val="24"/>
        </w:rPr>
      </w:pPr>
      <w:r w:rsidRPr="009A2F05">
        <w:rPr>
          <w:rFonts w:ascii="Calibri" w:hAnsi="Calibri" w:cs="Calibri"/>
          <w:b/>
          <w:bCs/>
          <w:sz w:val="24"/>
          <w:szCs w:val="24"/>
          <w:u w:val="single"/>
        </w:rPr>
        <w:t xml:space="preserve">Non è comunque ammessa la formulazione di offerte alternative, parziali, equivoche e/o </w:t>
      </w:r>
      <w:r w:rsidRPr="009A2F05">
        <w:rPr>
          <w:rFonts w:ascii="Calibri" w:hAnsi="Calibri" w:cs="Calibri"/>
          <w:b/>
          <w:bCs/>
          <w:color w:val="000000"/>
          <w:sz w:val="24"/>
          <w:szCs w:val="24"/>
          <w:u w:val="single"/>
        </w:rPr>
        <w:t>condizionate</w:t>
      </w:r>
      <w:r w:rsidRPr="009A2F05">
        <w:rPr>
          <w:rFonts w:ascii="Calibri" w:hAnsi="Calibri" w:cs="Calibri"/>
          <w:bCs/>
          <w:color w:val="000000"/>
          <w:sz w:val="24"/>
          <w:szCs w:val="24"/>
        </w:rPr>
        <w:t>.</w:t>
      </w:r>
    </w:p>
    <w:p w:rsidR="0054666C" w:rsidRPr="009A2F05" w:rsidRDefault="0054666C" w:rsidP="0054666C">
      <w:pPr>
        <w:widowControl w:val="0"/>
        <w:numPr>
          <w:ilvl w:val="0"/>
          <w:numId w:val="41"/>
        </w:numPr>
        <w:adjustRightInd w:val="0"/>
        <w:jc w:val="both"/>
        <w:textAlignment w:val="baseline"/>
        <w:rPr>
          <w:rFonts w:ascii="Calibri" w:hAnsi="Calibri" w:cs="Calibri"/>
          <w:color w:val="000000"/>
          <w:sz w:val="24"/>
          <w:szCs w:val="24"/>
        </w:rPr>
      </w:pPr>
      <w:r w:rsidRPr="009A2F05">
        <w:rPr>
          <w:rFonts w:ascii="Calibri" w:hAnsi="Calibri" w:cs="Calibri"/>
          <w:sz w:val="24"/>
          <w:szCs w:val="24"/>
        </w:rPr>
        <w:t>L’apparecchiatura dovrà essere consegnata nella versione corrispondente all’offerta,</w:t>
      </w:r>
      <w:r w:rsidRPr="009A2F05">
        <w:rPr>
          <w:rFonts w:ascii="Calibri" w:hAnsi="Calibri" w:cs="Calibri"/>
          <w:color w:val="000000"/>
          <w:sz w:val="24"/>
          <w:szCs w:val="24"/>
        </w:rPr>
        <w:t xml:space="preserve"> corredata di quanto indicato in “Configurazione e caratteristiche tecnico/funzionali dell’apparecchiatura o sistema” e di tutti gli accessori di supporto, fissi o mobili e di quant’altro necessario per il corretto e sicuro funzionamento in relazione alla destinazione d’uso relativa a ciascun lotto.</w:t>
      </w:r>
    </w:p>
    <w:p w:rsidR="0054666C" w:rsidRPr="009A2F05" w:rsidRDefault="0054666C" w:rsidP="0054666C">
      <w:pPr>
        <w:pStyle w:val="Corpotesto"/>
        <w:widowControl w:val="0"/>
        <w:numPr>
          <w:ilvl w:val="0"/>
          <w:numId w:val="41"/>
        </w:numPr>
        <w:adjustRightInd w:val="0"/>
        <w:spacing w:before="120"/>
        <w:ind w:left="362" w:hanging="181"/>
        <w:jc w:val="both"/>
        <w:textAlignment w:val="baseline"/>
        <w:rPr>
          <w:rFonts w:ascii="Calibri" w:hAnsi="Calibri" w:cs="Calibri"/>
          <w:bCs/>
          <w:color w:val="000000"/>
          <w:sz w:val="24"/>
          <w:szCs w:val="24"/>
        </w:rPr>
      </w:pPr>
      <w:r w:rsidRPr="009A2F05">
        <w:rPr>
          <w:rFonts w:ascii="Calibri" w:hAnsi="Calibri" w:cs="Calibri"/>
          <w:b/>
          <w:bCs/>
          <w:color w:val="000000"/>
          <w:sz w:val="24"/>
          <w:szCs w:val="24"/>
        </w:rPr>
        <w:t>Nel caso siano state introdotte innovazioni</w:t>
      </w:r>
      <w:r w:rsidRPr="009A2F05">
        <w:rPr>
          <w:rFonts w:ascii="Calibri" w:hAnsi="Calibri" w:cs="Calibri"/>
          <w:bCs/>
          <w:color w:val="000000"/>
          <w:sz w:val="24"/>
          <w:szCs w:val="24"/>
        </w:rPr>
        <w:t xml:space="preserve">, il soggetto aggiudicatario, prima della consegna è obbligato a darne tempestiva comunicazione e deve offrire l’attrezzatura innovata senza maggiori oneri e senza modifica delle condizioni contrattuali. </w:t>
      </w:r>
    </w:p>
    <w:p w:rsidR="0054666C" w:rsidRPr="009A2F05" w:rsidRDefault="0054666C" w:rsidP="0054666C">
      <w:pPr>
        <w:widowControl w:val="0"/>
        <w:numPr>
          <w:ilvl w:val="0"/>
          <w:numId w:val="41"/>
        </w:numPr>
        <w:adjustRightInd w:val="0"/>
        <w:ind w:right="-1"/>
        <w:jc w:val="both"/>
        <w:textAlignment w:val="baseline"/>
        <w:rPr>
          <w:rFonts w:ascii="Calibri" w:hAnsi="Calibri" w:cs="Calibri"/>
          <w:bCs/>
          <w:color w:val="000000"/>
          <w:sz w:val="24"/>
          <w:szCs w:val="24"/>
        </w:rPr>
      </w:pPr>
      <w:r w:rsidRPr="009A2F05">
        <w:rPr>
          <w:rFonts w:ascii="Calibri" w:hAnsi="Calibri" w:cs="Calibri"/>
          <w:bCs/>
          <w:color w:val="000000"/>
          <w:sz w:val="24"/>
          <w:szCs w:val="24"/>
        </w:rPr>
        <w:t xml:space="preserve">Le offerte relative a dispositivi che presentino </w:t>
      </w:r>
      <w:r w:rsidRPr="009A2F05">
        <w:rPr>
          <w:rFonts w:ascii="Calibri" w:hAnsi="Calibri" w:cs="Calibri"/>
          <w:b/>
          <w:bCs/>
          <w:color w:val="000000"/>
          <w:sz w:val="24"/>
          <w:szCs w:val="24"/>
        </w:rPr>
        <w:t>carenze sostanziali</w:t>
      </w:r>
      <w:r w:rsidRPr="009A2F05">
        <w:rPr>
          <w:rFonts w:ascii="Calibri" w:hAnsi="Calibri" w:cs="Calibri"/>
          <w:bCs/>
          <w:color w:val="000000"/>
          <w:sz w:val="24"/>
          <w:szCs w:val="24"/>
        </w:rPr>
        <w:t xml:space="preserve"> rispetto ai requisiti tecnico/funzionali sopra elencati non saranno prese  in considerazione in sede di valutazione tecnica e quindi escluse dalla gara.</w:t>
      </w:r>
    </w:p>
    <w:p w:rsidR="0054666C" w:rsidRPr="009A2F05" w:rsidRDefault="0054666C" w:rsidP="0054666C">
      <w:pPr>
        <w:widowControl w:val="0"/>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Calibri" w:hAnsi="Calibri" w:cs="Calibri"/>
          <w:b/>
          <w:bCs/>
          <w:color w:val="000000"/>
          <w:sz w:val="24"/>
          <w:szCs w:val="24"/>
        </w:rPr>
      </w:pPr>
      <w:r w:rsidRPr="009A2F05">
        <w:rPr>
          <w:rFonts w:ascii="Calibri" w:hAnsi="Calibri" w:cs="Calibri"/>
          <w:b/>
          <w:sz w:val="24"/>
          <w:szCs w:val="24"/>
        </w:rPr>
        <w:lastRenderedPageBreak/>
        <w:t xml:space="preserve">Forniture e Servizi aggiuntivi </w:t>
      </w:r>
      <w:r w:rsidRPr="009A2F05">
        <w:rPr>
          <w:rFonts w:ascii="Calibri" w:hAnsi="Calibri" w:cs="Calibri"/>
          <w:b/>
          <w:bCs/>
          <w:color w:val="000000"/>
          <w:sz w:val="24"/>
          <w:szCs w:val="24"/>
        </w:rPr>
        <w:t xml:space="preserve"> </w:t>
      </w:r>
    </w:p>
    <w:p w:rsidR="0054666C" w:rsidRPr="009A2F05" w:rsidRDefault="0054666C" w:rsidP="0054666C">
      <w:pPr>
        <w:ind w:right="-1"/>
        <w:rPr>
          <w:rFonts w:ascii="Calibri" w:hAnsi="Calibri" w:cs="Calibri"/>
          <w:b/>
          <w:sz w:val="24"/>
          <w:szCs w:val="24"/>
        </w:rPr>
      </w:pPr>
      <w:r w:rsidRPr="009A2F05">
        <w:rPr>
          <w:rFonts w:ascii="Calibri" w:hAnsi="Calibri" w:cs="Calibri"/>
          <w:b/>
          <w:sz w:val="24"/>
          <w:szCs w:val="24"/>
        </w:rPr>
        <w:t>OBBLIGATORI</w:t>
      </w:r>
    </w:p>
    <w:p w:rsidR="0054666C" w:rsidRPr="009A2F05" w:rsidRDefault="0054666C" w:rsidP="0054666C">
      <w:pPr>
        <w:rPr>
          <w:rFonts w:ascii="Calibri" w:hAnsi="Calibri" w:cs="Calibri"/>
          <w:bCs/>
          <w:sz w:val="24"/>
          <w:szCs w:val="24"/>
        </w:rPr>
      </w:pPr>
      <w:r w:rsidRPr="009A2F05">
        <w:rPr>
          <w:rFonts w:ascii="Calibri" w:hAnsi="Calibri" w:cs="Calibri"/>
          <w:bCs/>
          <w:sz w:val="24"/>
          <w:szCs w:val="24"/>
        </w:rPr>
        <w:t>In aggiunta a quanto specificato nel precedente art</w:t>
      </w:r>
      <w:r>
        <w:rPr>
          <w:rFonts w:ascii="Calibri" w:hAnsi="Calibri" w:cs="Calibri"/>
          <w:bCs/>
          <w:sz w:val="24"/>
          <w:szCs w:val="24"/>
        </w:rPr>
        <w:t xml:space="preserve">icolo la fornitura dovrà essere </w:t>
      </w:r>
      <w:r w:rsidRPr="009A2F05">
        <w:rPr>
          <w:rFonts w:ascii="Calibri" w:hAnsi="Calibri" w:cs="Calibri"/>
          <w:bCs/>
          <w:sz w:val="24"/>
          <w:szCs w:val="24"/>
        </w:rPr>
        <w:t>comprensiva di:</w:t>
      </w:r>
    </w:p>
    <w:p w:rsidR="0054666C" w:rsidRPr="009A2F05" w:rsidRDefault="0054666C" w:rsidP="0054666C">
      <w:pPr>
        <w:widowControl w:val="0"/>
        <w:numPr>
          <w:ilvl w:val="0"/>
          <w:numId w:val="43"/>
        </w:numPr>
        <w:shd w:val="clear" w:color="auto" w:fill="FFFFFF"/>
        <w:adjustRightInd w:val="0"/>
        <w:ind w:right="-1"/>
        <w:jc w:val="both"/>
        <w:textAlignment w:val="baseline"/>
        <w:rPr>
          <w:rFonts w:ascii="Calibri" w:hAnsi="Calibri" w:cs="Calibri"/>
          <w:bCs/>
          <w:sz w:val="24"/>
          <w:szCs w:val="24"/>
        </w:rPr>
      </w:pPr>
      <w:r>
        <w:rPr>
          <w:rFonts w:ascii="Calibri" w:hAnsi="Calibri" w:cs="Calibri"/>
          <w:sz w:val="24"/>
          <w:szCs w:val="24"/>
        </w:rPr>
        <w:t>Garan</w:t>
      </w:r>
      <w:r w:rsidRPr="009A2F05">
        <w:rPr>
          <w:rFonts w:ascii="Calibri" w:hAnsi="Calibri" w:cs="Calibri"/>
          <w:sz w:val="24"/>
          <w:szCs w:val="24"/>
        </w:rPr>
        <w:t>zia per il materiale di consumo</w:t>
      </w:r>
    </w:p>
    <w:p w:rsidR="0054666C" w:rsidRPr="000A0FA7" w:rsidRDefault="0054666C" w:rsidP="0054666C">
      <w:pPr>
        <w:widowControl w:val="0"/>
        <w:numPr>
          <w:ilvl w:val="0"/>
          <w:numId w:val="43"/>
        </w:numPr>
        <w:shd w:val="clear" w:color="auto" w:fill="FFFFFF"/>
        <w:adjustRightInd w:val="0"/>
        <w:ind w:right="-1"/>
        <w:jc w:val="both"/>
        <w:textAlignment w:val="baseline"/>
        <w:rPr>
          <w:rFonts w:ascii="Calibri" w:hAnsi="Calibri" w:cs="Calibri"/>
          <w:bCs/>
          <w:sz w:val="24"/>
          <w:szCs w:val="24"/>
        </w:rPr>
      </w:pPr>
      <w:r w:rsidRPr="000A0FA7">
        <w:rPr>
          <w:rFonts w:ascii="Calibri" w:hAnsi="Calibri" w:cs="Calibri"/>
          <w:bCs/>
          <w:sz w:val="24"/>
          <w:szCs w:val="24"/>
        </w:rPr>
        <w:t xml:space="preserve">Servizio di assistenza tecnica di tipo “full-risk” onnicomprensivo per l’apparecchiatura e i relativi accessori, per l’intera durata contrattuale, erogato a condizioni almeno pari a quelle </w:t>
      </w:r>
      <w:r w:rsidR="000A0FA7">
        <w:rPr>
          <w:rFonts w:ascii="Calibri" w:hAnsi="Calibri" w:cs="Calibri"/>
          <w:bCs/>
          <w:sz w:val="24"/>
          <w:szCs w:val="24"/>
        </w:rPr>
        <w:t xml:space="preserve">di seguito </w:t>
      </w:r>
      <w:r w:rsidRPr="000A0FA7">
        <w:rPr>
          <w:rFonts w:ascii="Calibri" w:hAnsi="Calibri" w:cs="Calibri"/>
          <w:bCs/>
          <w:sz w:val="24"/>
          <w:szCs w:val="24"/>
        </w:rPr>
        <w:t>elencate</w:t>
      </w:r>
      <w:r w:rsidR="000A0FA7">
        <w:rPr>
          <w:rFonts w:ascii="Calibri" w:hAnsi="Calibri" w:cs="Calibri"/>
          <w:bCs/>
          <w:sz w:val="24"/>
          <w:szCs w:val="24"/>
        </w:rPr>
        <w:t>:</w:t>
      </w:r>
      <w:r w:rsidRPr="000A0FA7">
        <w:rPr>
          <w:rFonts w:ascii="Calibri" w:hAnsi="Calibri" w:cs="Calibri"/>
          <w:bCs/>
          <w:sz w:val="24"/>
          <w:szCs w:val="24"/>
        </w:rPr>
        <w:t xml:space="preserve">  </w:t>
      </w:r>
    </w:p>
    <w:p w:rsidR="0054666C" w:rsidRPr="009A2F05" w:rsidRDefault="0054666C" w:rsidP="0054666C">
      <w:pPr>
        <w:widowControl w:val="0"/>
        <w:numPr>
          <w:ilvl w:val="1"/>
          <w:numId w:val="43"/>
        </w:numPr>
        <w:adjustRightInd w:val="0"/>
        <w:jc w:val="both"/>
        <w:textAlignment w:val="baseline"/>
        <w:rPr>
          <w:rFonts w:ascii="Calibri" w:hAnsi="Calibri" w:cs="Calibri"/>
          <w:bCs/>
          <w:color w:val="000000"/>
          <w:sz w:val="24"/>
          <w:szCs w:val="24"/>
        </w:rPr>
      </w:pPr>
      <w:r w:rsidRPr="000A0FA7">
        <w:rPr>
          <w:rFonts w:ascii="Calibri" w:hAnsi="Calibri" w:cs="Calibri"/>
          <w:bCs/>
          <w:color w:val="000000"/>
          <w:sz w:val="24"/>
          <w:szCs w:val="24"/>
        </w:rPr>
        <w:t>Manutenzione preventiva comprensiva di regolazioni, tarature, calibrazioni e</w:t>
      </w:r>
      <w:r w:rsidRPr="009A2F05">
        <w:rPr>
          <w:rFonts w:ascii="Calibri" w:hAnsi="Calibri" w:cs="Calibri"/>
          <w:bCs/>
          <w:color w:val="000000"/>
          <w:sz w:val="24"/>
          <w:szCs w:val="24"/>
        </w:rPr>
        <w:t xml:space="preserve"> manutenzione generale con modalità e periodicità previste dal costruttore, da concordare con il reparto o servizio di destinazione;</w:t>
      </w:r>
    </w:p>
    <w:p w:rsidR="0054666C" w:rsidRPr="009A2F05" w:rsidRDefault="0054666C" w:rsidP="0054666C">
      <w:pPr>
        <w:widowControl w:val="0"/>
        <w:numPr>
          <w:ilvl w:val="1"/>
          <w:numId w:val="43"/>
        </w:numPr>
        <w:adjustRightInd w:val="0"/>
        <w:jc w:val="both"/>
        <w:textAlignment w:val="baseline"/>
        <w:rPr>
          <w:rFonts w:ascii="Calibri" w:hAnsi="Calibri" w:cs="Calibri"/>
          <w:bCs/>
          <w:color w:val="000000"/>
          <w:sz w:val="24"/>
          <w:szCs w:val="24"/>
        </w:rPr>
      </w:pPr>
      <w:r w:rsidRPr="009A2F05">
        <w:rPr>
          <w:rFonts w:ascii="Calibri" w:hAnsi="Calibri" w:cs="Calibri"/>
          <w:bCs/>
          <w:color w:val="000000"/>
          <w:sz w:val="24"/>
          <w:szCs w:val="24"/>
        </w:rPr>
        <w:t>Verifiche di sicurezza secondo le</w:t>
      </w:r>
      <w:r>
        <w:rPr>
          <w:rFonts w:ascii="Calibri" w:hAnsi="Calibri" w:cs="Calibri"/>
          <w:bCs/>
          <w:color w:val="000000"/>
          <w:sz w:val="24"/>
          <w:szCs w:val="24"/>
        </w:rPr>
        <w:t xml:space="preserve"> caratteristiche e le</w:t>
      </w:r>
      <w:r w:rsidRPr="009A2F05">
        <w:rPr>
          <w:rFonts w:ascii="Calibri" w:hAnsi="Calibri" w:cs="Calibri"/>
          <w:bCs/>
          <w:color w:val="000000"/>
          <w:sz w:val="24"/>
          <w:szCs w:val="24"/>
        </w:rPr>
        <w:t xml:space="preserve"> periodicità dettate dalle normative vigenti, con rendicontazione delle misure effettuate;</w:t>
      </w:r>
    </w:p>
    <w:p w:rsidR="0054666C" w:rsidRPr="00163590" w:rsidRDefault="0054666C" w:rsidP="0054666C">
      <w:pPr>
        <w:widowControl w:val="0"/>
        <w:numPr>
          <w:ilvl w:val="1"/>
          <w:numId w:val="43"/>
        </w:numPr>
        <w:adjustRightInd w:val="0"/>
        <w:jc w:val="both"/>
        <w:textAlignment w:val="baseline"/>
        <w:rPr>
          <w:rFonts w:ascii="Calibri" w:hAnsi="Calibri" w:cs="Calibri"/>
          <w:bCs/>
          <w:color w:val="000000"/>
          <w:sz w:val="24"/>
          <w:szCs w:val="24"/>
        </w:rPr>
      </w:pPr>
      <w:r w:rsidRPr="00163590">
        <w:rPr>
          <w:rFonts w:ascii="Calibri" w:hAnsi="Calibri" w:cs="Calibri"/>
          <w:bCs/>
          <w:color w:val="000000"/>
          <w:sz w:val="24"/>
          <w:szCs w:val="24"/>
        </w:rPr>
        <w:t>Illimitato numero di interventi di manutenzione correttiva con risoluzione del guasto o apparecchiatura in temporanea sostituzione comunque entro 3 giornate lavorative (escluso sabato e festivi) dalla chiamata effettuata dalle singole Aziende Sanitarie destinatarie della fornitura;</w:t>
      </w:r>
    </w:p>
    <w:p w:rsidR="0054666C" w:rsidRPr="00163590" w:rsidRDefault="0054666C" w:rsidP="0054666C">
      <w:pPr>
        <w:widowControl w:val="0"/>
        <w:numPr>
          <w:ilvl w:val="1"/>
          <w:numId w:val="43"/>
        </w:numPr>
        <w:adjustRightInd w:val="0"/>
        <w:jc w:val="both"/>
        <w:textAlignment w:val="baseline"/>
        <w:rPr>
          <w:rFonts w:ascii="Calibri" w:hAnsi="Calibri" w:cs="Calibri"/>
          <w:bCs/>
          <w:color w:val="000000"/>
          <w:sz w:val="24"/>
          <w:szCs w:val="24"/>
        </w:rPr>
      </w:pPr>
      <w:r w:rsidRPr="00163590">
        <w:rPr>
          <w:rFonts w:ascii="Calibri" w:hAnsi="Calibri" w:cs="Calibri"/>
          <w:bCs/>
          <w:color w:val="000000"/>
          <w:sz w:val="24"/>
          <w:szCs w:val="24"/>
        </w:rPr>
        <w:t>Sono incluse tutte le parti di ricambio;</w:t>
      </w:r>
    </w:p>
    <w:p w:rsidR="0054666C" w:rsidRPr="00163590" w:rsidRDefault="0054666C" w:rsidP="0054666C">
      <w:pPr>
        <w:widowControl w:val="0"/>
        <w:numPr>
          <w:ilvl w:val="1"/>
          <w:numId w:val="43"/>
        </w:numPr>
        <w:adjustRightInd w:val="0"/>
        <w:jc w:val="both"/>
        <w:textAlignment w:val="baseline"/>
        <w:rPr>
          <w:rFonts w:ascii="Calibri" w:hAnsi="Calibri" w:cs="Calibri"/>
          <w:bCs/>
          <w:color w:val="000000"/>
          <w:sz w:val="24"/>
          <w:szCs w:val="24"/>
        </w:rPr>
      </w:pPr>
      <w:r w:rsidRPr="00163590">
        <w:rPr>
          <w:rFonts w:ascii="Calibri" w:hAnsi="Calibri" w:cs="Calibri"/>
          <w:bCs/>
          <w:color w:val="000000"/>
          <w:sz w:val="24"/>
          <w:szCs w:val="24"/>
        </w:rPr>
        <w:t>Sono incluse le spese di spedizione;</w:t>
      </w:r>
    </w:p>
    <w:p w:rsidR="0054666C" w:rsidRPr="00163590" w:rsidRDefault="0054666C" w:rsidP="0054666C">
      <w:pPr>
        <w:widowControl w:val="0"/>
        <w:numPr>
          <w:ilvl w:val="1"/>
          <w:numId w:val="43"/>
        </w:numPr>
        <w:adjustRightInd w:val="0"/>
        <w:jc w:val="both"/>
        <w:textAlignment w:val="baseline"/>
        <w:rPr>
          <w:rFonts w:ascii="Calibri" w:hAnsi="Calibri" w:cs="Calibri"/>
          <w:bCs/>
          <w:color w:val="000000"/>
          <w:sz w:val="24"/>
          <w:szCs w:val="24"/>
        </w:rPr>
      </w:pPr>
      <w:r w:rsidRPr="00163590">
        <w:rPr>
          <w:rFonts w:ascii="Calibri" w:hAnsi="Calibri" w:cs="Calibri"/>
          <w:bCs/>
          <w:color w:val="000000"/>
          <w:sz w:val="24"/>
          <w:szCs w:val="24"/>
        </w:rPr>
        <w:t>Aggiornamenti hardware e software ai fini di aumentare la sicurezza, l’affidabilità e le prestazioni del sistema come indicato dal costruttore.</w:t>
      </w:r>
    </w:p>
    <w:p w:rsidR="0054666C" w:rsidRPr="00163590" w:rsidRDefault="0054666C" w:rsidP="0054666C">
      <w:pPr>
        <w:widowControl w:val="0"/>
        <w:numPr>
          <w:ilvl w:val="0"/>
          <w:numId w:val="43"/>
        </w:numPr>
        <w:adjustRightInd w:val="0"/>
        <w:jc w:val="both"/>
        <w:textAlignment w:val="baseline"/>
        <w:rPr>
          <w:rFonts w:ascii="Calibri" w:hAnsi="Calibri" w:cs="Calibri"/>
          <w:bCs/>
          <w:color w:val="000000"/>
          <w:sz w:val="24"/>
          <w:szCs w:val="24"/>
        </w:rPr>
      </w:pPr>
      <w:r w:rsidRPr="00163590">
        <w:rPr>
          <w:rFonts w:ascii="Calibri" w:hAnsi="Calibri" w:cs="Calibri"/>
          <w:bCs/>
          <w:color w:val="000000"/>
          <w:sz w:val="24"/>
          <w:szCs w:val="24"/>
        </w:rPr>
        <w:t>Manuale d’uso per l’operatore in lingua italiana ai sensi della normativa vigente, sia su supporto cartaceo che su CD-ROM;</w:t>
      </w:r>
    </w:p>
    <w:p w:rsidR="0054666C" w:rsidRPr="00163590" w:rsidRDefault="0054666C" w:rsidP="0054666C">
      <w:pPr>
        <w:widowControl w:val="0"/>
        <w:numPr>
          <w:ilvl w:val="0"/>
          <w:numId w:val="43"/>
        </w:numPr>
        <w:adjustRightInd w:val="0"/>
        <w:jc w:val="both"/>
        <w:textAlignment w:val="baseline"/>
        <w:rPr>
          <w:rFonts w:ascii="Calibri" w:hAnsi="Calibri" w:cs="Calibri"/>
          <w:sz w:val="24"/>
          <w:szCs w:val="24"/>
        </w:rPr>
      </w:pPr>
      <w:r w:rsidRPr="00163590">
        <w:rPr>
          <w:rFonts w:ascii="Calibri" w:hAnsi="Calibri" w:cs="Calibri"/>
          <w:sz w:val="24"/>
          <w:szCs w:val="24"/>
        </w:rPr>
        <w:t>Corsi di formazione effettuati da personale competente e di durata sufficiente all’uso dell’apparecchiatura per il personale sanitario, con rilascio di attestato nominativo.</w:t>
      </w:r>
    </w:p>
    <w:p w:rsidR="0054666C" w:rsidRDefault="0054666C" w:rsidP="0054666C">
      <w:pPr>
        <w:widowControl w:val="0"/>
        <w:shd w:val="clear" w:color="auto" w:fill="FFFFFF"/>
        <w:adjustRightInd w:val="0"/>
        <w:ind w:right="-1"/>
        <w:jc w:val="both"/>
        <w:textAlignment w:val="baseline"/>
        <w:rPr>
          <w:rFonts w:ascii="Calibri" w:hAnsi="Calibri" w:cs="Calibri"/>
          <w:b/>
          <w:bCs/>
          <w:sz w:val="24"/>
          <w:szCs w:val="24"/>
        </w:rPr>
      </w:pPr>
    </w:p>
    <w:p w:rsidR="0054666C" w:rsidRPr="009A2F05" w:rsidRDefault="0054666C" w:rsidP="0054666C">
      <w:pPr>
        <w:widowControl w:val="0"/>
        <w:shd w:val="clear" w:color="auto" w:fill="FFFFFF"/>
        <w:adjustRightInd w:val="0"/>
        <w:ind w:right="-1"/>
        <w:jc w:val="both"/>
        <w:textAlignment w:val="baseline"/>
        <w:rPr>
          <w:rFonts w:ascii="Calibri" w:hAnsi="Calibri" w:cs="Calibri"/>
          <w:b/>
          <w:bCs/>
          <w:sz w:val="24"/>
          <w:szCs w:val="24"/>
        </w:rPr>
      </w:pPr>
      <w:r w:rsidRPr="009A2F05">
        <w:rPr>
          <w:rFonts w:ascii="Calibri" w:hAnsi="Calibri" w:cs="Calibri"/>
          <w:b/>
          <w:bCs/>
          <w:sz w:val="24"/>
          <w:szCs w:val="24"/>
        </w:rPr>
        <w:t>OPZIONALI</w:t>
      </w:r>
    </w:p>
    <w:p w:rsidR="0054666C" w:rsidRPr="009A2F05" w:rsidRDefault="0054666C" w:rsidP="0054666C">
      <w:pPr>
        <w:widowControl w:val="0"/>
        <w:numPr>
          <w:ilvl w:val="0"/>
          <w:numId w:val="43"/>
        </w:numPr>
        <w:adjustRightInd w:val="0"/>
        <w:ind w:right="-1"/>
        <w:jc w:val="both"/>
        <w:textAlignment w:val="baseline"/>
        <w:rPr>
          <w:rFonts w:ascii="Calibri" w:hAnsi="Calibri" w:cs="Calibri"/>
          <w:bCs/>
          <w:sz w:val="24"/>
          <w:szCs w:val="24"/>
        </w:rPr>
      </w:pPr>
      <w:r w:rsidRPr="009A2F05">
        <w:rPr>
          <w:rFonts w:ascii="Calibri" w:hAnsi="Calibri" w:cs="Calibri"/>
          <w:sz w:val="24"/>
          <w:szCs w:val="24"/>
        </w:rPr>
        <w:t>Accessori, dispositivi e servizi opzionali non richiesti offerti</w:t>
      </w:r>
      <w:r>
        <w:rPr>
          <w:rFonts w:ascii="Calibri" w:hAnsi="Calibri" w:cs="Calibri"/>
          <w:sz w:val="24"/>
          <w:szCs w:val="24"/>
        </w:rPr>
        <w:t>.</w:t>
      </w:r>
    </w:p>
    <w:p w:rsidR="0054666C" w:rsidRDefault="0054666C" w:rsidP="0054666C">
      <w:pPr>
        <w:ind w:left="360" w:right="-1"/>
        <w:rPr>
          <w:rFonts w:ascii="Calibri" w:hAnsi="Calibri" w:cs="Calibri"/>
          <w:bCs/>
          <w:sz w:val="24"/>
          <w:szCs w:val="24"/>
        </w:rPr>
      </w:pPr>
    </w:p>
    <w:p w:rsidR="0054666C" w:rsidRDefault="0054666C" w:rsidP="0054666C">
      <w:pPr>
        <w:ind w:left="360" w:right="-1"/>
        <w:rPr>
          <w:rFonts w:ascii="Calibri" w:hAnsi="Calibri" w:cs="Calibri"/>
          <w:bCs/>
          <w:sz w:val="24"/>
          <w:szCs w:val="24"/>
        </w:rPr>
      </w:pPr>
    </w:p>
    <w:p w:rsidR="0054666C" w:rsidRPr="009A2F05" w:rsidRDefault="0054666C" w:rsidP="0054666C">
      <w:pPr>
        <w:ind w:left="360" w:right="-1"/>
        <w:rPr>
          <w:rFonts w:ascii="Calibri" w:hAnsi="Calibri" w:cs="Calibri"/>
          <w:bCs/>
          <w:sz w:val="24"/>
          <w:szCs w:val="24"/>
        </w:rPr>
      </w:pPr>
    </w:p>
    <w:p w:rsidR="0054666C" w:rsidRPr="009A2F05" w:rsidRDefault="0054666C" w:rsidP="0054666C">
      <w:pPr>
        <w:widowControl w:val="0"/>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Calibri" w:hAnsi="Calibri" w:cs="Calibri"/>
          <w:b/>
          <w:bCs/>
          <w:color w:val="000000"/>
          <w:sz w:val="24"/>
          <w:szCs w:val="24"/>
        </w:rPr>
      </w:pPr>
      <w:r w:rsidRPr="009A2F05">
        <w:rPr>
          <w:rFonts w:ascii="Calibri" w:hAnsi="Calibri" w:cs="Calibri"/>
          <w:b/>
          <w:bCs/>
          <w:color w:val="000000"/>
          <w:sz w:val="24"/>
          <w:szCs w:val="24"/>
        </w:rPr>
        <w:t>Normativa di riferimento</w:t>
      </w:r>
      <w:r w:rsidRPr="009A2F05">
        <w:rPr>
          <w:rFonts w:ascii="Calibri" w:hAnsi="Calibri" w:cs="Calibri"/>
          <w:b/>
          <w:sz w:val="24"/>
          <w:szCs w:val="24"/>
        </w:rPr>
        <w:t xml:space="preserve"> </w:t>
      </w:r>
      <w:r w:rsidRPr="009A2F05">
        <w:rPr>
          <w:rFonts w:ascii="Calibri" w:hAnsi="Calibri" w:cs="Calibri"/>
          <w:b/>
          <w:bCs/>
          <w:color w:val="000000"/>
          <w:sz w:val="24"/>
          <w:szCs w:val="24"/>
        </w:rPr>
        <w:t xml:space="preserve"> </w:t>
      </w:r>
    </w:p>
    <w:p w:rsidR="0054666C" w:rsidRPr="009A2F05" w:rsidRDefault="0054666C" w:rsidP="0054666C">
      <w:pPr>
        <w:pStyle w:val="otto"/>
        <w:tabs>
          <w:tab w:val="left" w:pos="1008"/>
        </w:tabs>
        <w:rPr>
          <w:rFonts w:ascii="Calibri" w:hAnsi="Calibri" w:cs="Calibri"/>
          <w:sz w:val="24"/>
          <w:szCs w:val="24"/>
        </w:rPr>
      </w:pPr>
      <w:r w:rsidRPr="009A2F05">
        <w:rPr>
          <w:rFonts w:ascii="Calibri" w:hAnsi="Calibri" w:cs="Calibri"/>
          <w:sz w:val="24"/>
          <w:szCs w:val="24"/>
        </w:rPr>
        <w:t>L’intero sistema (hardware e software) deve rispondere alle norme e direttive in vigore e in particolare al D.Lgs. 46/97 e ss.mm.ii., al D.Lgs. 81/2008 e ss.mm.ii., al d.lgs 196/03 in materia di tutela dei dati sensibili, alle norme nazionali CEI 62.5, CEI 62.51</w:t>
      </w:r>
      <w:r>
        <w:rPr>
          <w:rFonts w:ascii="Calibri" w:hAnsi="Calibri" w:cs="Calibri"/>
          <w:sz w:val="24"/>
          <w:szCs w:val="24"/>
        </w:rPr>
        <w:t>, CT 62</w:t>
      </w:r>
      <w:r w:rsidRPr="009A2F05">
        <w:rPr>
          <w:rFonts w:ascii="Calibri" w:hAnsi="Calibri" w:cs="Calibri"/>
          <w:sz w:val="24"/>
          <w:szCs w:val="24"/>
        </w:rPr>
        <w:t xml:space="preserve"> e specifiche di pertinenza. In merito all’obbligo di notifica di cui all’art. 13 D.Lgs. 46/97 e ss.mm.ii. il fornitore deve provvedere alla compilazione dell’allegato 2 “Notifica al Ministero della salute”.</w:t>
      </w:r>
    </w:p>
    <w:p w:rsidR="0054666C" w:rsidRPr="009A2F05" w:rsidRDefault="0054666C" w:rsidP="0054666C">
      <w:pPr>
        <w:pStyle w:val="otto"/>
        <w:widowControl/>
        <w:adjustRightInd/>
        <w:spacing w:before="120" w:line="240" w:lineRule="auto"/>
        <w:ind w:left="181"/>
        <w:textAlignment w:val="auto"/>
        <w:rPr>
          <w:rFonts w:ascii="Calibri" w:hAnsi="Calibri" w:cs="Calibri"/>
          <w:sz w:val="24"/>
          <w:szCs w:val="24"/>
        </w:rPr>
      </w:pPr>
    </w:p>
    <w:p w:rsidR="0054666C" w:rsidRPr="009A2F05" w:rsidRDefault="0054666C" w:rsidP="0054666C">
      <w:pPr>
        <w:spacing w:line="240" w:lineRule="exact"/>
        <w:ind w:left="357"/>
        <w:rPr>
          <w:rFonts w:ascii="Calibri" w:hAnsi="Calibri" w:cs="Calibri"/>
          <w:b/>
          <w:bCs/>
          <w:color w:val="000000"/>
          <w:sz w:val="24"/>
          <w:szCs w:val="24"/>
        </w:rPr>
      </w:pPr>
    </w:p>
    <w:p w:rsidR="0054666C" w:rsidRPr="009A2F05" w:rsidRDefault="0054666C" w:rsidP="0054666C">
      <w:pPr>
        <w:widowControl w:val="0"/>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Calibri" w:hAnsi="Calibri" w:cs="Calibri"/>
          <w:b/>
          <w:bCs/>
          <w:color w:val="000000"/>
          <w:sz w:val="24"/>
          <w:szCs w:val="24"/>
        </w:rPr>
      </w:pPr>
      <w:r w:rsidRPr="009A2F05">
        <w:rPr>
          <w:rFonts w:ascii="Calibri" w:hAnsi="Calibri" w:cs="Calibri"/>
          <w:b/>
          <w:bCs/>
          <w:color w:val="000000"/>
          <w:sz w:val="24"/>
          <w:szCs w:val="24"/>
        </w:rPr>
        <w:t xml:space="preserve">Obblighi per il fornitore </w:t>
      </w:r>
    </w:p>
    <w:p w:rsidR="0054666C" w:rsidRPr="009A2F05" w:rsidRDefault="0054666C" w:rsidP="0054666C">
      <w:pPr>
        <w:spacing w:line="240" w:lineRule="exact"/>
        <w:rPr>
          <w:rFonts w:ascii="Calibri" w:hAnsi="Calibri" w:cs="Calibri"/>
          <w:b/>
          <w:bCs/>
          <w:color w:val="000000"/>
          <w:sz w:val="24"/>
          <w:szCs w:val="24"/>
        </w:rPr>
      </w:pPr>
    </w:p>
    <w:p w:rsidR="0054666C" w:rsidRPr="009A2F05" w:rsidRDefault="0054666C" w:rsidP="0054666C">
      <w:pPr>
        <w:overflowPunct w:val="0"/>
        <w:autoSpaceDE w:val="0"/>
        <w:jc w:val="both"/>
        <w:rPr>
          <w:rFonts w:ascii="Calibri" w:hAnsi="Calibri" w:cs="Calibri"/>
          <w:bCs/>
          <w:sz w:val="24"/>
          <w:szCs w:val="24"/>
        </w:rPr>
      </w:pPr>
      <w:r w:rsidRPr="000A0FA7">
        <w:rPr>
          <w:rFonts w:ascii="Calibri" w:hAnsi="Calibri" w:cs="Calibri"/>
          <w:bCs/>
          <w:sz w:val="24"/>
          <w:szCs w:val="24"/>
        </w:rPr>
        <w:t>Il fornitore si assume tutti gli obblighi elencati nell’allegato “</w:t>
      </w:r>
      <w:r w:rsidRPr="000A0FA7">
        <w:rPr>
          <w:rFonts w:ascii="Calibri" w:hAnsi="Calibri" w:cs="Calibri"/>
          <w:b/>
          <w:bCs/>
          <w:sz w:val="24"/>
          <w:szCs w:val="24"/>
        </w:rPr>
        <w:t>DICHIARAZIONE</w:t>
      </w:r>
      <w:r w:rsidRPr="000A0FA7">
        <w:rPr>
          <w:rFonts w:ascii="Calibri" w:hAnsi="Calibri" w:cs="Calibri"/>
          <w:bCs/>
          <w:sz w:val="24"/>
          <w:szCs w:val="24"/>
        </w:rPr>
        <w:t xml:space="preserve">”, nonché la responsabilità per quanto dichiarato nella medesima e nell’allegato </w:t>
      </w:r>
      <w:r w:rsidRPr="000A0FA7">
        <w:rPr>
          <w:rFonts w:ascii="Calibri" w:hAnsi="Calibri" w:cs="Calibri"/>
          <w:b/>
          <w:bCs/>
          <w:sz w:val="24"/>
          <w:szCs w:val="24"/>
        </w:rPr>
        <w:t>“DICHIARAZIONE IN MERITO ALLA CONFORMITÀ ALLA NORMATIVA SUI DISPOSITIVI MEDICI”</w:t>
      </w:r>
      <w:r w:rsidRPr="000A0FA7">
        <w:rPr>
          <w:rFonts w:ascii="Calibri" w:hAnsi="Calibri" w:cs="Calibri"/>
          <w:bCs/>
          <w:sz w:val="24"/>
          <w:szCs w:val="24"/>
        </w:rPr>
        <w:t>, datati e sottoscritti dal legale rappresentante.</w:t>
      </w:r>
    </w:p>
    <w:p w:rsidR="008965B1" w:rsidRDefault="008965B1" w:rsidP="0054666C">
      <w:pPr>
        <w:overflowPunct w:val="0"/>
        <w:autoSpaceDE w:val="0"/>
        <w:autoSpaceDN w:val="0"/>
        <w:rPr>
          <w:rFonts w:ascii="Cambria" w:hAnsi="Cambria" w:cs="Tahoma"/>
          <w:b/>
          <w:sz w:val="32"/>
          <w:szCs w:val="32"/>
          <w:u w:val="single"/>
        </w:rPr>
      </w:pPr>
      <w:r>
        <w:rPr>
          <w:rFonts w:ascii="Cambria" w:hAnsi="Cambria" w:cs="Tahoma"/>
          <w:b/>
          <w:sz w:val="32"/>
          <w:szCs w:val="32"/>
          <w:u w:val="single"/>
        </w:rPr>
        <w:lastRenderedPageBreak/>
        <w:t>PROVE E VISIONI</w:t>
      </w:r>
      <w:r w:rsidRPr="0054666C">
        <w:rPr>
          <w:rFonts w:ascii="Cambria" w:hAnsi="Cambria" w:cs="Tahoma"/>
          <w:b/>
          <w:sz w:val="32"/>
          <w:szCs w:val="32"/>
          <w:u w:val="single"/>
        </w:rPr>
        <w:t>:</w:t>
      </w:r>
    </w:p>
    <w:p w:rsidR="008965B1" w:rsidRPr="008965B1" w:rsidRDefault="008965B1" w:rsidP="0054666C">
      <w:pPr>
        <w:overflowPunct w:val="0"/>
        <w:autoSpaceDE w:val="0"/>
        <w:autoSpaceDN w:val="0"/>
        <w:rPr>
          <w:rFonts w:ascii="Cambria" w:hAnsi="Cambria" w:cs="Tahoma"/>
          <w:b/>
          <w:sz w:val="16"/>
          <w:szCs w:val="16"/>
          <w:u w:val="single"/>
        </w:rPr>
      </w:pPr>
    </w:p>
    <w:p w:rsidR="0054666C" w:rsidRPr="009A2F05" w:rsidRDefault="0054666C" w:rsidP="0054666C">
      <w:pPr>
        <w:numPr>
          <w:ilvl w:val="12"/>
          <w:numId w:val="0"/>
        </w:numPr>
        <w:jc w:val="both"/>
        <w:rPr>
          <w:rFonts w:ascii="Calibri" w:hAnsi="Calibri" w:cs="Calibri"/>
          <w:sz w:val="24"/>
          <w:szCs w:val="24"/>
        </w:rPr>
      </w:pPr>
      <w:r w:rsidRPr="00407297">
        <w:rPr>
          <w:rFonts w:ascii="Calibri" w:hAnsi="Calibri" w:cs="Calibri"/>
          <w:sz w:val="24"/>
          <w:szCs w:val="24"/>
        </w:rPr>
        <w:t>Al fine di effettuare un’adeguata valutazione dei materiali e delle attrezzature offerti ed</w:t>
      </w:r>
      <w:r w:rsidRPr="009A2F05">
        <w:rPr>
          <w:rFonts w:ascii="Calibri" w:hAnsi="Calibri" w:cs="Calibri"/>
          <w:sz w:val="24"/>
          <w:szCs w:val="24"/>
        </w:rPr>
        <w:t xml:space="preserve"> in particolare la loro rispondenza alle specifiche esigenze degli utilizzatori, </w:t>
      </w:r>
      <w:r>
        <w:rPr>
          <w:rFonts w:ascii="Calibri" w:hAnsi="Calibri" w:cs="Calibri"/>
          <w:sz w:val="24"/>
          <w:szCs w:val="24"/>
        </w:rPr>
        <w:t>la Commissione Giudicatrice potrà richiedere</w:t>
      </w:r>
      <w:r w:rsidRPr="009A2F05">
        <w:rPr>
          <w:rFonts w:ascii="Calibri" w:hAnsi="Calibri" w:cs="Calibri"/>
          <w:sz w:val="24"/>
          <w:szCs w:val="24"/>
        </w:rPr>
        <w:t xml:space="preserve"> una prova pratica, con spese a totale carico della ditta offerente, secondo modalità che saranno successivamente indicate a mezzo comunicazione scritta. </w:t>
      </w:r>
    </w:p>
    <w:p w:rsidR="0054666C" w:rsidRPr="00A72B17" w:rsidRDefault="0054666C" w:rsidP="0054666C">
      <w:pPr>
        <w:numPr>
          <w:ilvl w:val="12"/>
          <w:numId w:val="0"/>
        </w:numPr>
        <w:jc w:val="both"/>
        <w:rPr>
          <w:rFonts w:ascii="Calibri" w:hAnsi="Calibri" w:cs="Calibri"/>
          <w:sz w:val="24"/>
          <w:szCs w:val="24"/>
        </w:rPr>
      </w:pPr>
      <w:r w:rsidRPr="00B231B7">
        <w:rPr>
          <w:rFonts w:ascii="Calibri" w:hAnsi="Calibri" w:cs="Calibri"/>
          <w:sz w:val="24"/>
          <w:szCs w:val="24"/>
        </w:rPr>
        <w:t>La prova pratica, ove ritenuta necessaria dalla Commissione, potrà essere effettuata presso una o più Aziende del Servizio Sanitario Regionale; i concorrenti dovranno in tal caso presentarsi</w:t>
      </w:r>
      <w:r w:rsidRPr="009A2F05">
        <w:rPr>
          <w:rFonts w:ascii="Calibri" w:hAnsi="Calibri" w:cs="Calibri"/>
          <w:sz w:val="24"/>
          <w:szCs w:val="24"/>
        </w:rPr>
        <w:t xml:space="preserve"> nel giorno e luogo </w:t>
      </w:r>
      <w:r>
        <w:rPr>
          <w:rFonts w:ascii="Calibri" w:hAnsi="Calibri" w:cs="Calibri"/>
          <w:sz w:val="24"/>
          <w:szCs w:val="24"/>
        </w:rPr>
        <w:t xml:space="preserve">che verranno </w:t>
      </w:r>
      <w:r w:rsidRPr="009A2F05">
        <w:rPr>
          <w:rFonts w:ascii="Calibri" w:hAnsi="Calibri" w:cs="Calibri"/>
          <w:sz w:val="24"/>
          <w:szCs w:val="24"/>
        </w:rPr>
        <w:t>fissati in possesso delle apparecchiature, degli accessori e di tutti i materiali in quantità congrua ai fini di una completa val</w:t>
      </w:r>
      <w:r>
        <w:rPr>
          <w:rFonts w:ascii="Calibri" w:hAnsi="Calibri" w:cs="Calibri"/>
          <w:sz w:val="24"/>
          <w:szCs w:val="24"/>
        </w:rPr>
        <w:t>utazione delle apparecchiature.</w:t>
      </w:r>
      <w:r w:rsidRPr="009A2F05">
        <w:rPr>
          <w:rFonts w:ascii="Calibri" w:hAnsi="Calibri" w:cs="Calibri"/>
          <w:sz w:val="24"/>
          <w:szCs w:val="24"/>
        </w:rPr>
        <w:t xml:space="preserve"> In questa fase potrà anche essere richiesta la misura dei parametri </w:t>
      </w:r>
      <w:r w:rsidRPr="00A72B17">
        <w:rPr>
          <w:rFonts w:ascii="Calibri" w:hAnsi="Calibri" w:cs="Calibri"/>
          <w:sz w:val="24"/>
          <w:szCs w:val="24"/>
        </w:rPr>
        <w:t>caratteristici dell’apparecchiatura. Resta inteso che la prova dovrà svolgersi nel rispetto degli eventuali protocolli di visione di appa</w:t>
      </w:r>
      <w:r>
        <w:rPr>
          <w:rFonts w:ascii="Calibri" w:hAnsi="Calibri" w:cs="Calibri"/>
          <w:sz w:val="24"/>
          <w:szCs w:val="24"/>
        </w:rPr>
        <w:t>recchiature, in vigore presso le Aziende prescelte</w:t>
      </w:r>
      <w:r w:rsidRPr="00A72B17">
        <w:rPr>
          <w:rFonts w:ascii="Calibri" w:hAnsi="Calibri" w:cs="Calibri"/>
          <w:sz w:val="24"/>
          <w:szCs w:val="24"/>
        </w:rPr>
        <w:t>.</w:t>
      </w:r>
    </w:p>
    <w:p w:rsidR="0054666C" w:rsidRPr="009A2F05" w:rsidRDefault="0054666C" w:rsidP="0054666C">
      <w:pPr>
        <w:numPr>
          <w:ilvl w:val="12"/>
          <w:numId w:val="0"/>
        </w:numPr>
        <w:jc w:val="both"/>
        <w:rPr>
          <w:rFonts w:ascii="Calibri" w:hAnsi="Calibri" w:cs="Calibri"/>
          <w:sz w:val="24"/>
          <w:szCs w:val="24"/>
        </w:rPr>
      </w:pPr>
      <w:r w:rsidRPr="000A0FA7">
        <w:rPr>
          <w:rFonts w:ascii="Calibri" w:hAnsi="Calibri" w:cs="Calibri"/>
          <w:sz w:val="24"/>
          <w:szCs w:val="24"/>
        </w:rPr>
        <w:t>Con l’allegato</w:t>
      </w:r>
      <w:r w:rsidR="000A0FA7">
        <w:rPr>
          <w:rFonts w:ascii="Calibri" w:hAnsi="Calibri" w:cs="Calibri"/>
          <w:sz w:val="24"/>
          <w:szCs w:val="24"/>
        </w:rPr>
        <w:t xml:space="preserve"> 1</w:t>
      </w:r>
      <w:r w:rsidRPr="000A0FA7">
        <w:rPr>
          <w:rFonts w:ascii="Calibri" w:hAnsi="Calibri" w:cs="Calibri"/>
          <w:sz w:val="24"/>
          <w:szCs w:val="24"/>
        </w:rPr>
        <w:t xml:space="preserve"> “Dichiarazione”, al punto 8, il concorrente si rende disponibile ad eseguire “prove e/o visioni”, se richieste dalla Commissione, secondo le condizioni sopra descritte.</w:t>
      </w:r>
    </w:p>
    <w:p w:rsidR="0054666C" w:rsidRDefault="0054666C" w:rsidP="0054666C">
      <w:pPr>
        <w:jc w:val="both"/>
        <w:rPr>
          <w:rFonts w:ascii="Cambria" w:hAnsi="Cambria" w:cs="Tahoma"/>
          <w:b/>
          <w:sz w:val="32"/>
          <w:szCs w:val="32"/>
          <w:u w:val="single"/>
        </w:rPr>
      </w:pPr>
      <w:r w:rsidRPr="009A2F05">
        <w:rPr>
          <w:rFonts w:ascii="Calibri" w:hAnsi="Calibri" w:cs="Calibri"/>
          <w:sz w:val="24"/>
          <w:szCs w:val="24"/>
        </w:rPr>
        <w:t>La mancata visione dei prodotti proposti o</w:t>
      </w:r>
      <w:r>
        <w:rPr>
          <w:rFonts w:ascii="Calibri" w:hAnsi="Calibri" w:cs="Calibri"/>
          <w:sz w:val="24"/>
          <w:szCs w:val="24"/>
        </w:rPr>
        <w:t xml:space="preserve"> la presentazione</w:t>
      </w:r>
      <w:r w:rsidRPr="009A2F05">
        <w:rPr>
          <w:rFonts w:ascii="Calibri" w:hAnsi="Calibri" w:cs="Calibri"/>
          <w:sz w:val="24"/>
          <w:szCs w:val="24"/>
        </w:rPr>
        <w:t xml:space="preserve"> di prodotti difformi da quanto offerto in fase di gara determinerà l’automatica esclusione dalla stessa.</w:t>
      </w:r>
    </w:p>
    <w:p w:rsidR="0054666C" w:rsidRDefault="0054666C" w:rsidP="0064554A">
      <w:pPr>
        <w:jc w:val="both"/>
        <w:rPr>
          <w:rFonts w:ascii="Cambria" w:hAnsi="Cambria" w:cs="Tahoma"/>
          <w:b/>
          <w:sz w:val="32"/>
          <w:szCs w:val="32"/>
          <w:u w:val="single"/>
        </w:rPr>
      </w:pPr>
    </w:p>
    <w:p w:rsidR="008965B1" w:rsidRDefault="008965B1" w:rsidP="0064554A">
      <w:pPr>
        <w:jc w:val="both"/>
        <w:rPr>
          <w:rFonts w:ascii="Cambria" w:hAnsi="Cambria" w:cs="Tahoma"/>
          <w:b/>
          <w:sz w:val="32"/>
          <w:szCs w:val="32"/>
          <w:u w:val="single"/>
        </w:rPr>
      </w:pPr>
    </w:p>
    <w:p w:rsidR="001579AD" w:rsidRPr="008E294C" w:rsidRDefault="001579AD" w:rsidP="0064554A">
      <w:pPr>
        <w:jc w:val="both"/>
        <w:rPr>
          <w:rFonts w:ascii="Cambria" w:hAnsi="Cambria" w:cs="Tahoma"/>
          <w:b/>
          <w:i/>
          <w:sz w:val="32"/>
          <w:szCs w:val="32"/>
          <w:u w:val="single"/>
        </w:rPr>
      </w:pPr>
      <w:r w:rsidRPr="007824F2">
        <w:rPr>
          <w:rFonts w:ascii="Cambria" w:hAnsi="Cambria" w:cs="Tahoma"/>
          <w:b/>
          <w:sz w:val="32"/>
          <w:szCs w:val="32"/>
          <w:u w:val="single"/>
        </w:rPr>
        <w:t xml:space="preserve">DESCRIZIONE </w:t>
      </w:r>
      <w:r w:rsidR="007824F2">
        <w:rPr>
          <w:rFonts w:ascii="Cambria" w:hAnsi="Cambria" w:cs="Tahoma"/>
          <w:b/>
          <w:sz w:val="32"/>
          <w:szCs w:val="32"/>
          <w:u w:val="single"/>
        </w:rPr>
        <w:t xml:space="preserve">SINTETICHE </w:t>
      </w:r>
      <w:r w:rsidRPr="007824F2">
        <w:rPr>
          <w:rFonts w:ascii="Cambria" w:hAnsi="Cambria" w:cs="Tahoma"/>
          <w:b/>
          <w:sz w:val="32"/>
          <w:szCs w:val="32"/>
          <w:u w:val="single"/>
        </w:rPr>
        <w:t>DEI LOTTI, FABBISOGNI PRESUNTI PER 48 MESI IN PEZZI DISTINTI PER AZIENDA DEL S.S.R., PREZZI A BASE D’ASTA E CAUZIONI PROVVISORIE DA VERSARE:</w:t>
      </w:r>
      <w:r w:rsidRPr="007824F2">
        <w:rPr>
          <w:rFonts w:ascii="Cambria" w:hAnsi="Cambria" w:cs="Tahoma"/>
          <w:b/>
          <w:sz w:val="32"/>
          <w:szCs w:val="32"/>
        </w:rPr>
        <w:t xml:space="preserve"> </w:t>
      </w:r>
      <w:r w:rsidRPr="007824F2">
        <w:rPr>
          <w:rFonts w:ascii="Cambria" w:hAnsi="Cambria" w:cs="Tahoma"/>
          <w:b/>
          <w:i/>
          <w:sz w:val="32"/>
          <w:szCs w:val="32"/>
        </w:rPr>
        <w:t xml:space="preserve">Vedere allegato file excel “Allegato al Capitolato Speciale </w:t>
      </w:r>
      <w:r w:rsidR="00C83802" w:rsidRPr="007824F2">
        <w:rPr>
          <w:rFonts w:ascii="Cambria" w:hAnsi="Cambria" w:cs="Tahoma"/>
          <w:b/>
          <w:i/>
          <w:sz w:val="32"/>
          <w:szCs w:val="32"/>
        </w:rPr>
        <w:t>15PRE014</w:t>
      </w:r>
      <w:r w:rsidRPr="007824F2">
        <w:rPr>
          <w:rFonts w:ascii="Cambria" w:hAnsi="Cambria" w:cs="Tahoma"/>
          <w:b/>
          <w:i/>
          <w:sz w:val="32"/>
          <w:szCs w:val="32"/>
        </w:rPr>
        <w:t>.xls”</w:t>
      </w:r>
    </w:p>
    <w:p w:rsidR="001579AD" w:rsidRDefault="001579AD" w:rsidP="0064554A">
      <w:pPr>
        <w:jc w:val="both"/>
        <w:rPr>
          <w:rFonts w:ascii="Cambria" w:hAnsi="Cambria" w:cs="Tahoma"/>
          <w:b/>
          <w:sz w:val="28"/>
          <w:szCs w:val="28"/>
          <w:u w:val="single"/>
        </w:rPr>
      </w:pPr>
    </w:p>
    <w:p w:rsidR="008E294C" w:rsidRDefault="008E294C" w:rsidP="0064554A">
      <w:pPr>
        <w:jc w:val="both"/>
        <w:rPr>
          <w:rFonts w:ascii="Cambria" w:hAnsi="Cambria" w:cs="Tahoma"/>
          <w:b/>
          <w:sz w:val="28"/>
          <w:szCs w:val="28"/>
          <w:u w:val="single"/>
        </w:rPr>
      </w:pPr>
    </w:p>
    <w:p w:rsidR="008965B1" w:rsidRPr="00AA7388" w:rsidRDefault="008965B1" w:rsidP="0064554A">
      <w:pPr>
        <w:jc w:val="both"/>
        <w:rPr>
          <w:rFonts w:ascii="Cambria" w:hAnsi="Cambria" w:cs="Tahoma"/>
          <w:b/>
          <w:sz w:val="28"/>
          <w:szCs w:val="28"/>
          <w:u w:val="single"/>
        </w:rPr>
      </w:pPr>
    </w:p>
    <w:p w:rsidR="001579AD" w:rsidRPr="008965B1" w:rsidRDefault="001579AD" w:rsidP="0064554A">
      <w:pPr>
        <w:pStyle w:val="Corpodeltesto2"/>
        <w:spacing w:after="0" w:line="240" w:lineRule="auto"/>
        <w:jc w:val="both"/>
        <w:rPr>
          <w:rFonts w:ascii="Cambria" w:hAnsi="Cambria" w:cs="Tahoma"/>
          <w:b/>
          <w:sz w:val="32"/>
          <w:szCs w:val="32"/>
        </w:rPr>
      </w:pPr>
      <w:r w:rsidRPr="008965B1">
        <w:rPr>
          <w:rFonts w:ascii="Cambria" w:hAnsi="Cambria" w:cs="Tahoma"/>
          <w:b/>
          <w:sz w:val="32"/>
          <w:szCs w:val="32"/>
          <w:u w:val="single"/>
        </w:rPr>
        <w:t>CODICI CIG:</w:t>
      </w:r>
    </w:p>
    <w:p w:rsidR="001579AD" w:rsidRPr="00517B43" w:rsidRDefault="001579AD"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1579AD" w:rsidRDefault="001579AD" w:rsidP="0064554A">
      <w:pPr>
        <w:pStyle w:val="Corpodeltesto2"/>
        <w:spacing w:after="0" w:line="240" w:lineRule="auto"/>
        <w:rPr>
          <w:rFonts w:ascii="Cambria" w:hAnsi="Cambria" w:cs="Tahoma"/>
          <w:sz w:val="22"/>
          <w:szCs w:val="22"/>
        </w:rPr>
      </w:pPr>
    </w:p>
    <w:tbl>
      <w:tblPr>
        <w:tblStyle w:val="Grigliatabella"/>
        <w:tblW w:w="9279" w:type="dxa"/>
        <w:tblLook w:val="04A0" w:firstRow="1" w:lastRow="0" w:firstColumn="1" w:lastColumn="0" w:noHBand="0" w:noVBand="1"/>
      </w:tblPr>
      <w:tblGrid>
        <w:gridCol w:w="3081"/>
        <w:gridCol w:w="3107"/>
        <w:gridCol w:w="3091"/>
      </w:tblGrid>
      <w:tr w:rsidR="00EC49B9" w:rsidTr="00EC49B9">
        <w:tc>
          <w:tcPr>
            <w:tcW w:w="3081" w:type="dxa"/>
          </w:tcPr>
          <w:p w:rsidR="00EC49B9" w:rsidRDefault="00EC49B9" w:rsidP="00D35DEE">
            <w:pPr>
              <w:pStyle w:val="Corpodeltesto2"/>
              <w:spacing w:after="0" w:line="240" w:lineRule="auto"/>
              <w:jc w:val="center"/>
              <w:rPr>
                <w:rFonts w:ascii="Cambria" w:hAnsi="Cambria" w:cs="Tahoma"/>
                <w:sz w:val="22"/>
                <w:szCs w:val="22"/>
              </w:rPr>
            </w:pPr>
            <w:r>
              <w:rPr>
                <w:rFonts w:ascii="Cambria" w:hAnsi="Cambria" w:cs="Tahoma"/>
                <w:sz w:val="22"/>
                <w:szCs w:val="22"/>
              </w:rPr>
              <w:t>lotto</w:t>
            </w:r>
          </w:p>
        </w:tc>
        <w:tc>
          <w:tcPr>
            <w:tcW w:w="3107" w:type="dxa"/>
          </w:tcPr>
          <w:p w:rsidR="00EC49B9" w:rsidRDefault="00EC49B9" w:rsidP="00D35DEE">
            <w:pPr>
              <w:pStyle w:val="Corpodeltesto2"/>
              <w:spacing w:after="0" w:line="240" w:lineRule="auto"/>
              <w:jc w:val="center"/>
              <w:rPr>
                <w:rFonts w:ascii="Cambria" w:hAnsi="Cambria" w:cs="Tahoma"/>
                <w:sz w:val="22"/>
                <w:szCs w:val="22"/>
              </w:rPr>
            </w:pPr>
            <w:r>
              <w:rPr>
                <w:rFonts w:ascii="Cambria" w:hAnsi="Cambria" w:cs="Tahoma"/>
                <w:sz w:val="22"/>
                <w:szCs w:val="22"/>
              </w:rPr>
              <w:t>cig</w:t>
            </w:r>
          </w:p>
        </w:tc>
        <w:tc>
          <w:tcPr>
            <w:tcW w:w="3091" w:type="dxa"/>
          </w:tcPr>
          <w:p w:rsidR="00EC49B9" w:rsidRDefault="00EC49B9"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EC49B9" w:rsidTr="00EC49B9">
        <w:tc>
          <w:tcPr>
            <w:tcW w:w="3081" w:type="dxa"/>
          </w:tcPr>
          <w:p w:rsidR="00EC49B9" w:rsidRDefault="00EC49B9" w:rsidP="00D35DEE">
            <w:pPr>
              <w:pStyle w:val="Corpodeltesto2"/>
              <w:spacing w:after="0" w:line="240" w:lineRule="auto"/>
              <w:jc w:val="center"/>
              <w:rPr>
                <w:rFonts w:ascii="Cambria" w:hAnsi="Cambria" w:cs="Tahoma"/>
                <w:sz w:val="22"/>
                <w:szCs w:val="22"/>
              </w:rPr>
            </w:pPr>
            <w:r>
              <w:rPr>
                <w:rFonts w:ascii="Cambria" w:hAnsi="Cambria" w:cs="Tahoma"/>
                <w:sz w:val="22"/>
                <w:szCs w:val="22"/>
              </w:rPr>
              <w:t>1</w:t>
            </w:r>
          </w:p>
        </w:tc>
        <w:tc>
          <w:tcPr>
            <w:tcW w:w="3107" w:type="dxa"/>
            <w:vAlign w:val="center"/>
          </w:tcPr>
          <w:p w:rsidR="00EC49B9" w:rsidRDefault="00EC49B9">
            <w:pPr>
              <w:spacing w:before="15" w:after="15"/>
              <w:ind w:left="30" w:right="30"/>
              <w:rPr>
                <w:rFonts w:ascii="Verdana" w:hAnsi="Verdana"/>
                <w:color w:val="000000"/>
              </w:rPr>
            </w:pPr>
            <w:r>
              <w:rPr>
                <w:rFonts w:ascii="Verdana" w:hAnsi="Verdana"/>
                <w:color w:val="000000"/>
              </w:rPr>
              <w:t>67677679FF</w:t>
            </w:r>
          </w:p>
        </w:tc>
        <w:tc>
          <w:tcPr>
            <w:tcW w:w="3091" w:type="dxa"/>
            <w:vAlign w:val="center"/>
          </w:tcPr>
          <w:p w:rsidR="00EC49B9" w:rsidRDefault="00EC49B9">
            <w:pPr>
              <w:spacing w:before="15" w:after="15"/>
              <w:ind w:left="30" w:right="30"/>
              <w:rPr>
                <w:rFonts w:ascii="Verdana" w:hAnsi="Verdana"/>
                <w:color w:val="000000"/>
              </w:rPr>
            </w:pPr>
            <w:r>
              <w:rPr>
                <w:rFonts w:ascii="Verdana" w:hAnsi="Verdana"/>
                <w:color w:val="000000"/>
              </w:rPr>
              <w:t>€ 200,00</w:t>
            </w:r>
          </w:p>
        </w:tc>
      </w:tr>
      <w:tr w:rsidR="00EC49B9" w:rsidTr="00EC49B9">
        <w:tc>
          <w:tcPr>
            <w:tcW w:w="3081" w:type="dxa"/>
          </w:tcPr>
          <w:p w:rsidR="00EC49B9" w:rsidRDefault="00EC49B9" w:rsidP="00D35DEE">
            <w:pPr>
              <w:pStyle w:val="Corpodeltesto2"/>
              <w:spacing w:after="0" w:line="240" w:lineRule="auto"/>
              <w:jc w:val="center"/>
              <w:rPr>
                <w:rFonts w:ascii="Cambria" w:hAnsi="Cambria" w:cs="Tahoma"/>
                <w:sz w:val="22"/>
                <w:szCs w:val="22"/>
              </w:rPr>
            </w:pPr>
            <w:r>
              <w:rPr>
                <w:rFonts w:ascii="Cambria" w:hAnsi="Cambria" w:cs="Tahoma"/>
                <w:sz w:val="22"/>
                <w:szCs w:val="22"/>
              </w:rPr>
              <w:t>2</w:t>
            </w:r>
          </w:p>
        </w:tc>
        <w:tc>
          <w:tcPr>
            <w:tcW w:w="3107" w:type="dxa"/>
            <w:vAlign w:val="center"/>
          </w:tcPr>
          <w:p w:rsidR="00EC49B9" w:rsidRDefault="00EC49B9">
            <w:pPr>
              <w:spacing w:before="15" w:after="15"/>
              <w:ind w:left="30" w:right="30"/>
              <w:rPr>
                <w:rFonts w:ascii="Verdana" w:hAnsi="Verdana"/>
                <w:color w:val="000000"/>
              </w:rPr>
            </w:pPr>
            <w:r>
              <w:rPr>
                <w:rFonts w:ascii="Verdana" w:hAnsi="Verdana"/>
                <w:color w:val="000000"/>
              </w:rPr>
              <w:t>6767771D4B</w:t>
            </w:r>
          </w:p>
        </w:tc>
        <w:tc>
          <w:tcPr>
            <w:tcW w:w="3091" w:type="dxa"/>
            <w:vAlign w:val="center"/>
          </w:tcPr>
          <w:p w:rsidR="00EC49B9" w:rsidRDefault="00EC49B9">
            <w:pPr>
              <w:spacing w:before="15" w:after="15"/>
              <w:ind w:left="30" w:right="30"/>
              <w:rPr>
                <w:rFonts w:ascii="Verdana" w:hAnsi="Verdana"/>
                <w:color w:val="000000"/>
              </w:rPr>
            </w:pPr>
            <w:r>
              <w:rPr>
                <w:rFonts w:ascii="Verdana" w:hAnsi="Verdana"/>
                <w:color w:val="000000"/>
              </w:rPr>
              <w:t>€ 140,00</w:t>
            </w:r>
          </w:p>
        </w:tc>
      </w:tr>
      <w:tr w:rsidR="00EC49B9" w:rsidTr="00EC49B9">
        <w:tc>
          <w:tcPr>
            <w:tcW w:w="3081" w:type="dxa"/>
          </w:tcPr>
          <w:p w:rsidR="00EC49B9" w:rsidRDefault="00EC49B9" w:rsidP="00D35DEE">
            <w:pPr>
              <w:pStyle w:val="Corpodeltesto2"/>
              <w:spacing w:after="0" w:line="240" w:lineRule="auto"/>
              <w:jc w:val="center"/>
              <w:rPr>
                <w:rFonts w:ascii="Cambria" w:hAnsi="Cambria" w:cs="Tahoma"/>
                <w:sz w:val="22"/>
                <w:szCs w:val="22"/>
              </w:rPr>
            </w:pPr>
            <w:r>
              <w:rPr>
                <w:rFonts w:ascii="Cambria" w:hAnsi="Cambria" w:cs="Tahoma"/>
                <w:sz w:val="22"/>
                <w:szCs w:val="22"/>
              </w:rPr>
              <w:t>3</w:t>
            </w:r>
          </w:p>
        </w:tc>
        <w:tc>
          <w:tcPr>
            <w:tcW w:w="3107" w:type="dxa"/>
            <w:vAlign w:val="center"/>
          </w:tcPr>
          <w:p w:rsidR="00EC49B9" w:rsidRDefault="00EC49B9">
            <w:pPr>
              <w:spacing w:before="15" w:after="15"/>
              <w:ind w:left="30" w:right="30"/>
              <w:rPr>
                <w:rFonts w:ascii="Verdana" w:hAnsi="Verdana"/>
                <w:color w:val="000000"/>
              </w:rPr>
            </w:pPr>
            <w:r>
              <w:rPr>
                <w:rFonts w:ascii="Verdana" w:hAnsi="Verdana"/>
                <w:color w:val="000000"/>
              </w:rPr>
              <w:t>6767773EF1</w:t>
            </w:r>
          </w:p>
        </w:tc>
        <w:tc>
          <w:tcPr>
            <w:tcW w:w="3091" w:type="dxa"/>
            <w:vAlign w:val="center"/>
          </w:tcPr>
          <w:p w:rsidR="00EC49B9" w:rsidRDefault="00EC49B9">
            <w:pPr>
              <w:spacing w:before="15" w:after="15"/>
              <w:ind w:left="30" w:right="30"/>
              <w:rPr>
                <w:rFonts w:ascii="Verdana" w:hAnsi="Verdana"/>
                <w:color w:val="000000"/>
              </w:rPr>
            </w:pPr>
            <w:r>
              <w:rPr>
                <w:rFonts w:ascii="Verdana" w:hAnsi="Verdana"/>
                <w:color w:val="000000"/>
              </w:rPr>
              <w:t>€ 70,00</w:t>
            </w:r>
          </w:p>
        </w:tc>
      </w:tr>
      <w:tr w:rsidR="00EC49B9" w:rsidTr="00EC49B9">
        <w:tc>
          <w:tcPr>
            <w:tcW w:w="3081" w:type="dxa"/>
          </w:tcPr>
          <w:p w:rsidR="00EC49B9" w:rsidRDefault="00EC49B9" w:rsidP="00D35DEE">
            <w:pPr>
              <w:pStyle w:val="Corpodeltesto2"/>
              <w:spacing w:after="0" w:line="240" w:lineRule="auto"/>
              <w:jc w:val="center"/>
              <w:rPr>
                <w:rFonts w:ascii="Cambria" w:hAnsi="Cambria" w:cs="Tahoma"/>
                <w:sz w:val="22"/>
                <w:szCs w:val="22"/>
              </w:rPr>
            </w:pPr>
            <w:r>
              <w:rPr>
                <w:rFonts w:ascii="Cambria" w:hAnsi="Cambria" w:cs="Tahoma"/>
                <w:sz w:val="22"/>
                <w:szCs w:val="22"/>
              </w:rPr>
              <w:t>4</w:t>
            </w:r>
          </w:p>
        </w:tc>
        <w:tc>
          <w:tcPr>
            <w:tcW w:w="3107" w:type="dxa"/>
            <w:vAlign w:val="center"/>
          </w:tcPr>
          <w:p w:rsidR="00EC49B9" w:rsidRDefault="00EC49B9">
            <w:pPr>
              <w:spacing w:before="15" w:after="15"/>
              <w:ind w:left="30" w:right="30"/>
              <w:rPr>
                <w:rFonts w:ascii="Verdana" w:hAnsi="Verdana"/>
                <w:color w:val="000000"/>
              </w:rPr>
            </w:pPr>
            <w:r>
              <w:rPr>
                <w:rFonts w:ascii="Verdana" w:hAnsi="Verdana"/>
                <w:color w:val="000000"/>
              </w:rPr>
              <w:t>6767774FC4</w:t>
            </w:r>
          </w:p>
        </w:tc>
        <w:tc>
          <w:tcPr>
            <w:tcW w:w="3091" w:type="dxa"/>
            <w:vAlign w:val="center"/>
          </w:tcPr>
          <w:p w:rsidR="00EC49B9" w:rsidRDefault="00EC49B9">
            <w:r>
              <w:t>€ 140,00</w:t>
            </w:r>
            <w:bookmarkStart w:id="4" w:name="_GoBack"/>
            <w:bookmarkEnd w:id="4"/>
          </w:p>
        </w:tc>
      </w:tr>
    </w:tbl>
    <w:p w:rsidR="00D35DEE" w:rsidRDefault="00D35DEE" w:rsidP="0064554A">
      <w:pPr>
        <w:pStyle w:val="Corpodeltesto2"/>
        <w:spacing w:after="0" w:line="240" w:lineRule="auto"/>
        <w:rPr>
          <w:rFonts w:ascii="Cambria" w:hAnsi="Cambria" w:cs="Tahoma"/>
          <w:sz w:val="22"/>
          <w:szCs w:val="22"/>
        </w:rPr>
      </w:pPr>
    </w:p>
    <w:p w:rsidR="00D35DEE" w:rsidRDefault="00D35DEE" w:rsidP="0064554A">
      <w:pPr>
        <w:pStyle w:val="Corpodeltesto2"/>
        <w:spacing w:after="0" w:line="240" w:lineRule="auto"/>
        <w:rPr>
          <w:rFonts w:ascii="Cambria" w:hAnsi="Cambria" w:cs="Tahoma"/>
          <w:sz w:val="22"/>
          <w:szCs w:val="22"/>
        </w:rPr>
      </w:pPr>
    </w:p>
    <w:p w:rsidR="00D35DEE" w:rsidRDefault="00D35DEE" w:rsidP="0064554A">
      <w:pPr>
        <w:pStyle w:val="Corpodeltesto2"/>
        <w:spacing w:after="0" w:line="240" w:lineRule="auto"/>
        <w:rPr>
          <w:rFonts w:ascii="Cambria" w:hAnsi="Cambria" w:cs="Tahoma"/>
          <w:sz w:val="22"/>
          <w:szCs w:val="22"/>
        </w:rPr>
      </w:pPr>
    </w:p>
    <w:p w:rsidR="00D35DEE" w:rsidRPr="00860373" w:rsidRDefault="00D35DEE" w:rsidP="0064554A">
      <w:pPr>
        <w:pStyle w:val="Corpodeltesto2"/>
        <w:spacing w:after="0" w:line="240" w:lineRule="auto"/>
        <w:rPr>
          <w:rFonts w:ascii="Cambria" w:hAnsi="Cambria" w:cs="Tahoma"/>
          <w:sz w:val="22"/>
          <w:szCs w:val="22"/>
        </w:rPr>
      </w:pPr>
    </w:p>
    <w:p w:rsidR="001579AD" w:rsidRPr="00720CF0" w:rsidRDefault="001579AD"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1579AD" w:rsidRPr="0071026E" w:rsidRDefault="001579AD"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“ciggate” dall’EGAS in fase di indizione della gara.</w:t>
      </w:r>
    </w:p>
    <w:p w:rsidR="001579AD" w:rsidRDefault="001579AD" w:rsidP="0064554A">
      <w:pPr>
        <w:pStyle w:val="Corpodeltesto2"/>
        <w:spacing w:after="0" w:line="240" w:lineRule="auto"/>
        <w:rPr>
          <w:rFonts w:ascii="Cambria" w:hAnsi="Cambria"/>
          <w:b/>
          <w:sz w:val="28"/>
          <w:szCs w:val="28"/>
          <w:u w:val="single"/>
        </w:rPr>
      </w:pPr>
    </w:p>
    <w:p w:rsidR="008E294C" w:rsidRDefault="008E294C" w:rsidP="0064554A">
      <w:pPr>
        <w:pStyle w:val="Corpodeltesto2"/>
        <w:spacing w:after="0" w:line="240" w:lineRule="auto"/>
        <w:rPr>
          <w:rFonts w:ascii="Cambria" w:hAnsi="Cambria"/>
          <w:b/>
          <w:sz w:val="28"/>
          <w:szCs w:val="28"/>
          <w:u w:val="single"/>
        </w:rPr>
      </w:pPr>
    </w:p>
    <w:p w:rsidR="00D16A5A" w:rsidRDefault="00D16A5A" w:rsidP="0064554A">
      <w:pPr>
        <w:pStyle w:val="Corpodeltesto2"/>
        <w:spacing w:after="0" w:line="240" w:lineRule="auto"/>
        <w:rPr>
          <w:rFonts w:ascii="Cambria" w:hAnsi="Cambria"/>
          <w:b/>
          <w:sz w:val="28"/>
          <w:szCs w:val="28"/>
          <w:u w:val="single"/>
        </w:rPr>
      </w:pPr>
    </w:p>
    <w:p w:rsidR="00D16A5A" w:rsidRDefault="00D16A5A" w:rsidP="0064554A">
      <w:pPr>
        <w:pStyle w:val="Corpodeltesto2"/>
        <w:spacing w:after="0" w:line="240" w:lineRule="auto"/>
        <w:rPr>
          <w:rFonts w:ascii="Cambria" w:hAnsi="Cambria"/>
          <w:b/>
          <w:sz w:val="28"/>
          <w:szCs w:val="28"/>
          <w:u w:val="single"/>
        </w:rPr>
      </w:pPr>
    </w:p>
    <w:p w:rsidR="00D16A5A" w:rsidRDefault="00D16A5A" w:rsidP="0064554A">
      <w:pPr>
        <w:pStyle w:val="Corpodeltesto2"/>
        <w:spacing w:after="0" w:line="240" w:lineRule="auto"/>
        <w:rPr>
          <w:rFonts w:ascii="Cambria" w:hAnsi="Cambria"/>
          <w:b/>
          <w:sz w:val="28"/>
          <w:szCs w:val="28"/>
          <w:u w:val="single"/>
        </w:rPr>
      </w:pPr>
    </w:p>
    <w:p w:rsidR="001579AD" w:rsidRPr="00D16A5A" w:rsidRDefault="001579AD" w:rsidP="0064554A">
      <w:pPr>
        <w:pStyle w:val="Corpodeltesto2"/>
        <w:spacing w:after="0" w:line="240" w:lineRule="auto"/>
        <w:rPr>
          <w:rFonts w:ascii="Cambria" w:hAnsi="Cambria"/>
          <w:b/>
          <w:sz w:val="32"/>
          <w:szCs w:val="32"/>
          <w:u w:val="single"/>
        </w:rPr>
      </w:pPr>
      <w:r w:rsidRPr="00D16A5A">
        <w:rPr>
          <w:rFonts w:ascii="Cambria" w:hAnsi="Cambria"/>
          <w:b/>
          <w:sz w:val="32"/>
          <w:szCs w:val="32"/>
          <w:u w:val="single"/>
        </w:rPr>
        <w:t>DOCUMENTAZIONE TECNICO QUALITATIVA:</w:t>
      </w:r>
    </w:p>
    <w:p w:rsidR="001579AD" w:rsidRPr="0071026E" w:rsidRDefault="001579AD"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1579AD" w:rsidRPr="0071026E" w:rsidRDefault="001579AD" w:rsidP="0064554A">
      <w:pPr>
        <w:jc w:val="both"/>
        <w:rPr>
          <w:rFonts w:ascii="Cambria" w:hAnsi="Cambria" w:cs="Tahoma"/>
          <w:sz w:val="22"/>
          <w:szCs w:val="22"/>
        </w:rPr>
      </w:pPr>
    </w:p>
    <w:p w:rsidR="001579AD" w:rsidRPr="00D16A5A" w:rsidRDefault="001579AD" w:rsidP="00D16A5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sidR="00D16A5A">
        <w:rPr>
          <w:rFonts w:ascii="Cambria" w:hAnsi="Cambria" w:cs="Tahoma"/>
          <w:sz w:val="22"/>
          <w:szCs w:val="22"/>
        </w:rPr>
        <w:t>;</w:t>
      </w:r>
    </w:p>
    <w:p w:rsidR="001579AD" w:rsidRDefault="001579AD" w:rsidP="008528BB">
      <w:pPr>
        <w:pStyle w:val="Paragrafoelenco"/>
        <w:rPr>
          <w:rFonts w:ascii="Cambria" w:hAnsi="Cambria" w:cs="Tahoma"/>
          <w:sz w:val="22"/>
          <w:szCs w:val="22"/>
          <w:u w:val="single"/>
        </w:rPr>
      </w:pPr>
    </w:p>
    <w:p w:rsidR="001579AD" w:rsidRPr="00D51094" w:rsidRDefault="001579AD"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w:t>
      </w:r>
      <w:r w:rsidR="00D51094">
        <w:rPr>
          <w:rFonts w:ascii="Cambria" w:hAnsi="Cambria" w:cs="Tahoma"/>
          <w:bCs/>
          <w:sz w:val="22"/>
          <w:szCs w:val="22"/>
        </w:rPr>
        <w:t xml:space="preserve"> atti) del Disciplinare di gara;</w:t>
      </w:r>
    </w:p>
    <w:p w:rsidR="00D51094" w:rsidRDefault="00D51094" w:rsidP="00D51094">
      <w:pPr>
        <w:pStyle w:val="Paragrafoelenco"/>
        <w:rPr>
          <w:rFonts w:ascii="Cambria" w:hAnsi="Cambria" w:cs="Tahoma"/>
          <w:sz w:val="22"/>
          <w:szCs w:val="22"/>
        </w:rPr>
      </w:pPr>
    </w:p>
    <w:p w:rsidR="00D51094" w:rsidRPr="00311DF9" w:rsidRDefault="00D16A5A" w:rsidP="0064554A">
      <w:pPr>
        <w:numPr>
          <w:ilvl w:val="0"/>
          <w:numId w:val="39"/>
        </w:numPr>
        <w:jc w:val="both"/>
        <w:rPr>
          <w:rFonts w:ascii="Cambria" w:hAnsi="Cambria" w:cs="Tahoma"/>
          <w:sz w:val="22"/>
          <w:szCs w:val="22"/>
        </w:rPr>
      </w:pPr>
      <w:r w:rsidRPr="00D16A5A">
        <w:rPr>
          <w:rFonts w:ascii="Cambria" w:hAnsi="Cambria" w:cs="Tahoma"/>
          <w:sz w:val="22"/>
          <w:szCs w:val="22"/>
        </w:rPr>
        <w:t xml:space="preserve">schede tecniche e ogni altra documentazione,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r w:rsidRPr="00D16A5A">
        <w:rPr>
          <w:rFonts w:ascii="Cambria" w:hAnsi="Cambria" w:cs="Tahoma"/>
          <w:sz w:val="22"/>
          <w:szCs w:val="22"/>
          <w:u w:val="single"/>
        </w:rPr>
        <w:t>Tale documentazione dovrà essere presentata sia in formato cartaceo che su CD.</w:t>
      </w:r>
    </w:p>
    <w:p w:rsidR="00957654" w:rsidRDefault="00957654" w:rsidP="001F7632">
      <w:pPr>
        <w:pStyle w:val="Paragrafoelenco"/>
        <w:rPr>
          <w:rFonts w:ascii="Cambria" w:hAnsi="Cambria" w:cs="Tahoma"/>
          <w:sz w:val="22"/>
          <w:szCs w:val="22"/>
        </w:rPr>
      </w:pPr>
    </w:p>
    <w:p w:rsidR="001F7632" w:rsidRDefault="001F7632" w:rsidP="001F7632">
      <w:pPr>
        <w:pStyle w:val="Paragrafoelenco"/>
        <w:rPr>
          <w:rFonts w:ascii="Cambria" w:hAnsi="Cambria" w:cs="Tahoma"/>
          <w:sz w:val="22"/>
          <w:szCs w:val="22"/>
        </w:rPr>
      </w:pPr>
      <w:r>
        <w:rPr>
          <w:rFonts w:ascii="Cambria" w:hAnsi="Cambria" w:cs="Tahoma"/>
          <w:sz w:val="22"/>
          <w:szCs w:val="22"/>
        </w:rPr>
        <w:t>SI RICHIEDE IN PARTICOLARE L’INSERIMENTO NELLA BUSTA N. 2 DI QUANTO SEGUE:</w:t>
      </w:r>
    </w:p>
    <w:p w:rsidR="00311DF9" w:rsidRPr="001F7632" w:rsidRDefault="00311DF9" w:rsidP="001F7632">
      <w:pPr>
        <w:pStyle w:val="Paragrafoelenco"/>
        <w:rPr>
          <w:rFonts w:asciiTheme="majorHAnsi" w:hAnsiTheme="majorHAnsi" w:cs="Tahoma"/>
          <w:sz w:val="22"/>
          <w:szCs w:val="22"/>
        </w:rPr>
      </w:pPr>
      <w:r w:rsidRPr="001F7632">
        <w:rPr>
          <w:rFonts w:asciiTheme="majorHAnsi" w:hAnsiTheme="majorHAnsi" w:cs="Tahoma"/>
          <w:sz w:val="22"/>
          <w:szCs w:val="22"/>
        </w:rPr>
        <w:t>documentazione idonea ad illustrare le caratteristiche tecniche dei materiali di consumo, delle apparecchiature e dei servizi annessi offerti (completa in tutte le sue parti), divisa in tre parti:</w:t>
      </w:r>
    </w:p>
    <w:p w:rsidR="00311DF9" w:rsidRPr="001F7632" w:rsidRDefault="00311DF9" w:rsidP="00311DF9">
      <w:pPr>
        <w:pStyle w:val="Rientrocorpodeltesto"/>
        <w:widowControl w:val="0"/>
        <w:numPr>
          <w:ilvl w:val="0"/>
          <w:numId w:val="44"/>
        </w:numPr>
        <w:tabs>
          <w:tab w:val="num" w:pos="720"/>
        </w:tabs>
        <w:adjustRightInd w:val="0"/>
        <w:spacing w:after="0"/>
        <w:ind w:left="720"/>
        <w:jc w:val="both"/>
        <w:textAlignment w:val="baseline"/>
        <w:rPr>
          <w:rFonts w:asciiTheme="majorHAnsi" w:hAnsiTheme="majorHAnsi" w:cs="Tahoma"/>
          <w:sz w:val="22"/>
          <w:szCs w:val="22"/>
        </w:rPr>
      </w:pPr>
      <w:r w:rsidRPr="001F7632">
        <w:rPr>
          <w:rFonts w:asciiTheme="majorHAnsi" w:hAnsiTheme="majorHAnsi" w:cs="Tahoma"/>
          <w:sz w:val="22"/>
          <w:szCs w:val="22"/>
        </w:rPr>
        <w:t xml:space="preserve">una </w:t>
      </w:r>
      <w:r w:rsidRPr="001F7632">
        <w:rPr>
          <w:rFonts w:asciiTheme="majorHAnsi" w:hAnsiTheme="majorHAnsi" w:cs="Tahoma"/>
          <w:b/>
          <w:sz w:val="22"/>
          <w:szCs w:val="22"/>
        </w:rPr>
        <w:t>parte A</w:t>
      </w:r>
      <w:r w:rsidRPr="001F7632">
        <w:rPr>
          <w:rFonts w:asciiTheme="majorHAnsi" w:hAnsiTheme="majorHAnsi" w:cs="Tahoma"/>
          <w:sz w:val="22"/>
          <w:szCs w:val="22"/>
        </w:rPr>
        <w:t xml:space="preserve"> relativa ai requisiti tecnici e prestazionali; </w:t>
      </w:r>
    </w:p>
    <w:p w:rsidR="00311DF9" w:rsidRPr="001F7632" w:rsidRDefault="00311DF9" w:rsidP="00311DF9">
      <w:pPr>
        <w:pStyle w:val="Rientrocorpodeltesto"/>
        <w:widowControl w:val="0"/>
        <w:numPr>
          <w:ilvl w:val="0"/>
          <w:numId w:val="44"/>
        </w:numPr>
        <w:tabs>
          <w:tab w:val="num" w:pos="720"/>
        </w:tabs>
        <w:adjustRightInd w:val="0"/>
        <w:spacing w:after="0"/>
        <w:ind w:left="720"/>
        <w:jc w:val="both"/>
        <w:textAlignment w:val="baseline"/>
        <w:rPr>
          <w:rFonts w:asciiTheme="majorHAnsi" w:hAnsiTheme="majorHAnsi" w:cs="Tahoma"/>
          <w:sz w:val="22"/>
          <w:szCs w:val="22"/>
        </w:rPr>
      </w:pPr>
      <w:r w:rsidRPr="001F7632">
        <w:rPr>
          <w:rFonts w:asciiTheme="majorHAnsi" w:hAnsiTheme="majorHAnsi" w:cs="Tahoma"/>
          <w:sz w:val="22"/>
          <w:szCs w:val="22"/>
        </w:rPr>
        <w:t xml:space="preserve">una </w:t>
      </w:r>
      <w:r w:rsidRPr="001F7632">
        <w:rPr>
          <w:rFonts w:asciiTheme="majorHAnsi" w:hAnsiTheme="majorHAnsi" w:cs="Tahoma"/>
          <w:b/>
          <w:sz w:val="22"/>
          <w:szCs w:val="22"/>
        </w:rPr>
        <w:t>parte B</w:t>
      </w:r>
      <w:r w:rsidRPr="001F7632">
        <w:rPr>
          <w:rFonts w:asciiTheme="majorHAnsi" w:hAnsiTheme="majorHAnsi" w:cs="Tahoma"/>
          <w:sz w:val="22"/>
          <w:szCs w:val="22"/>
        </w:rPr>
        <w:t xml:space="preserve"> relativa ai servizi; </w:t>
      </w:r>
    </w:p>
    <w:p w:rsidR="00311DF9" w:rsidRPr="001F7632" w:rsidRDefault="00311DF9" w:rsidP="00311DF9">
      <w:pPr>
        <w:pStyle w:val="Rientrocorpodeltesto"/>
        <w:widowControl w:val="0"/>
        <w:numPr>
          <w:ilvl w:val="0"/>
          <w:numId w:val="44"/>
        </w:numPr>
        <w:tabs>
          <w:tab w:val="num" w:pos="720"/>
        </w:tabs>
        <w:adjustRightInd w:val="0"/>
        <w:spacing w:after="0"/>
        <w:ind w:left="720"/>
        <w:jc w:val="both"/>
        <w:textAlignment w:val="baseline"/>
        <w:rPr>
          <w:rFonts w:asciiTheme="majorHAnsi" w:hAnsiTheme="majorHAnsi" w:cs="Tahoma"/>
          <w:sz w:val="22"/>
          <w:szCs w:val="22"/>
        </w:rPr>
      </w:pPr>
      <w:r w:rsidRPr="001F7632">
        <w:rPr>
          <w:rFonts w:asciiTheme="majorHAnsi" w:hAnsiTheme="majorHAnsi" w:cs="Tahoma"/>
          <w:sz w:val="22"/>
          <w:szCs w:val="22"/>
        </w:rPr>
        <w:t xml:space="preserve">una </w:t>
      </w:r>
      <w:r w:rsidRPr="001F7632">
        <w:rPr>
          <w:rFonts w:asciiTheme="majorHAnsi" w:hAnsiTheme="majorHAnsi" w:cs="Tahoma"/>
          <w:b/>
          <w:sz w:val="22"/>
          <w:szCs w:val="22"/>
        </w:rPr>
        <w:t>parte C</w:t>
      </w:r>
      <w:r w:rsidRPr="001F7632">
        <w:rPr>
          <w:rFonts w:asciiTheme="majorHAnsi" w:hAnsiTheme="majorHAnsi" w:cs="Tahoma"/>
          <w:sz w:val="22"/>
          <w:szCs w:val="22"/>
        </w:rPr>
        <w:t xml:space="preserve"> relativa alla documentazione in formato elettronico, </w:t>
      </w:r>
    </w:p>
    <w:p w:rsidR="00311DF9" w:rsidRPr="001F7632" w:rsidRDefault="00311DF9" w:rsidP="00311DF9">
      <w:pPr>
        <w:pStyle w:val="Rientrocorpodeltesto"/>
        <w:spacing w:after="0"/>
        <w:jc w:val="both"/>
        <w:rPr>
          <w:rFonts w:asciiTheme="majorHAnsi" w:hAnsiTheme="majorHAnsi" w:cs="Tahoma"/>
          <w:sz w:val="22"/>
          <w:szCs w:val="22"/>
        </w:rPr>
      </w:pPr>
      <w:r w:rsidRPr="001F7632">
        <w:rPr>
          <w:rFonts w:asciiTheme="majorHAnsi" w:hAnsiTheme="majorHAnsi" w:cs="Tahoma"/>
          <w:sz w:val="22"/>
          <w:szCs w:val="22"/>
        </w:rPr>
        <w:t>con l’esortazione di utilizzare la stessa numerazione e relativo titolo; eventuali integrazioni ai documenti presentati dovranno essere forniti come richiesti dall’ente appaltante.</w:t>
      </w:r>
    </w:p>
    <w:p w:rsidR="00311DF9" w:rsidRPr="001F7632" w:rsidRDefault="00311DF9" w:rsidP="00311DF9">
      <w:pPr>
        <w:pStyle w:val="Rientrocorpodeltesto"/>
        <w:spacing w:after="0"/>
        <w:jc w:val="both"/>
        <w:rPr>
          <w:rFonts w:ascii="Tahoma" w:hAnsi="Tahoma" w:cs="Tahoma"/>
          <w:sz w:val="22"/>
          <w:szCs w:val="22"/>
        </w:rPr>
      </w:pPr>
    </w:p>
    <w:p w:rsidR="00311DF9" w:rsidRPr="001F7632" w:rsidRDefault="00311DF9" w:rsidP="00311DF9">
      <w:pPr>
        <w:jc w:val="both"/>
        <w:rPr>
          <w:rFonts w:asciiTheme="majorHAnsi" w:hAnsiTheme="majorHAnsi" w:cs="Tahoma"/>
          <w:b/>
          <w:sz w:val="22"/>
          <w:szCs w:val="22"/>
          <w:u w:val="single"/>
        </w:rPr>
      </w:pPr>
      <w:r w:rsidRPr="001F7632">
        <w:rPr>
          <w:rFonts w:asciiTheme="majorHAnsi" w:hAnsiTheme="majorHAnsi" w:cs="Tahoma"/>
          <w:b/>
          <w:sz w:val="22"/>
          <w:szCs w:val="22"/>
          <w:u w:val="single"/>
        </w:rPr>
        <w:t xml:space="preserve">A) Requisiti tecnici e prestazionali: </w:t>
      </w:r>
    </w:p>
    <w:p w:rsidR="00311DF9" w:rsidRPr="000A0FA7" w:rsidRDefault="00311DF9" w:rsidP="00311DF9">
      <w:pPr>
        <w:pStyle w:val="Rientrocorpodeltesto"/>
        <w:widowControl w:val="0"/>
        <w:numPr>
          <w:ilvl w:val="3"/>
          <w:numId w:val="22"/>
        </w:numPr>
        <w:tabs>
          <w:tab w:val="clear" w:pos="2880"/>
        </w:tabs>
        <w:adjustRightInd w:val="0"/>
        <w:spacing w:after="0"/>
        <w:ind w:left="284" w:hanging="284"/>
        <w:jc w:val="both"/>
        <w:textAlignment w:val="baseline"/>
        <w:rPr>
          <w:rFonts w:asciiTheme="majorHAnsi" w:hAnsiTheme="majorHAnsi" w:cs="Tahoma"/>
          <w:sz w:val="22"/>
          <w:szCs w:val="22"/>
        </w:rPr>
      </w:pPr>
      <w:r w:rsidRPr="000A0FA7">
        <w:rPr>
          <w:rFonts w:asciiTheme="majorHAnsi" w:hAnsiTheme="majorHAnsi" w:cs="Tahoma"/>
          <w:caps/>
          <w:sz w:val="22"/>
          <w:szCs w:val="22"/>
        </w:rPr>
        <w:t>allegato</w:t>
      </w:r>
      <w:r w:rsidR="00B52095" w:rsidRPr="000A0FA7">
        <w:rPr>
          <w:rFonts w:asciiTheme="majorHAnsi" w:hAnsiTheme="majorHAnsi" w:cs="Tahoma"/>
          <w:caps/>
          <w:sz w:val="22"/>
          <w:szCs w:val="22"/>
        </w:rPr>
        <w:t xml:space="preserve"> 1</w:t>
      </w:r>
      <w:r w:rsidRPr="000A0FA7">
        <w:rPr>
          <w:rFonts w:asciiTheme="majorHAnsi" w:hAnsiTheme="majorHAnsi" w:cs="Tahoma"/>
          <w:caps/>
          <w:sz w:val="22"/>
          <w:szCs w:val="22"/>
        </w:rPr>
        <w:t xml:space="preserve"> </w:t>
      </w:r>
      <w:r w:rsidRPr="000A0FA7">
        <w:rPr>
          <w:rFonts w:asciiTheme="majorHAnsi" w:hAnsiTheme="majorHAnsi" w:cs="Tahoma"/>
          <w:sz w:val="22"/>
          <w:szCs w:val="22"/>
        </w:rPr>
        <w:t>dal titolo “</w:t>
      </w:r>
      <w:r w:rsidRPr="000A0FA7">
        <w:rPr>
          <w:rFonts w:asciiTheme="majorHAnsi" w:hAnsiTheme="majorHAnsi" w:cs="Tahoma"/>
          <w:b/>
          <w:caps/>
          <w:sz w:val="22"/>
          <w:szCs w:val="22"/>
        </w:rPr>
        <w:t>dichiarazione”</w:t>
      </w:r>
      <w:r w:rsidRPr="000A0FA7">
        <w:rPr>
          <w:rFonts w:asciiTheme="majorHAnsi" w:hAnsiTheme="majorHAnsi" w:cs="Tahoma"/>
          <w:sz w:val="22"/>
          <w:szCs w:val="22"/>
        </w:rPr>
        <w:t xml:space="preserve"> compilata in tutte le sue parti, timbrata e firmata dal legale rappresentante della ditta in ogni pagina;</w:t>
      </w:r>
    </w:p>
    <w:p w:rsidR="00311DF9" w:rsidRPr="000A0FA7" w:rsidRDefault="00311DF9" w:rsidP="00311DF9">
      <w:pPr>
        <w:pStyle w:val="Rientrocorpodeltesto"/>
        <w:widowControl w:val="0"/>
        <w:numPr>
          <w:ilvl w:val="3"/>
          <w:numId w:val="22"/>
        </w:numPr>
        <w:tabs>
          <w:tab w:val="clear" w:pos="2880"/>
        </w:tabs>
        <w:adjustRightInd w:val="0"/>
        <w:spacing w:after="0"/>
        <w:ind w:left="284" w:hanging="284"/>
        <w:jc w:val="both"/>
        <w:textAlignment w:val="baseline"/>
        <w:rPr>
          <w:rFonts w:asciiTheme="majorHAnsi" w:hAnsiTheme="majorHAnsi" w:cs="Tahoma"/>
          <w:b/>
          <w:bCs/>
          <w:sz w:val="22"/>
          <w:szCs w:val="22"/>
        </w:rPr>
      </w:pPr>
      <w:r w:rsidRPr="000A0FA7">
        <w:rPr>
          <w:rFonts w:asciiTheme="majorHAnsi" w:hAnsiTheme="majorHAnsi" w:cs="Tahoma"/>
          <w:sz w:val="22"/>
          <w:szCs w:val="22"/>
        </w:rPr>
        <w:t xml:space="preserve">ALLEGATO </w:t>
      </w:r>
      <w:r w:rsidR="00B52095" w:rsidRPr="000A0FA7">
        <w:rPr>
          <w:rFonts w:asciiTheme="majorHAnsi" w:hAnsiTheme="majorHAnsi" w:cs="Tahoma"/>
          <w:sz w:val="22"/>
          <w:szCs w:val="22"/>
        </w:rPr>
        <w:t xml:space="preserve">2 </w:t>
      </w:r>
      <w:r w:rsidRPr="000A0FA7">
        <w:rPr>
          <w:rFonts w:asciiTheme="majorHAnsi" w:hAnsiTheme="majorHAnsi" w:cs="Tahoma"/>
          <w:sz w:val="22"/>
          <w:szCs w:val="22"/>
        </w:rPr>
        <w:t>dal titolo</w:t>
      </w:r>
      <w:r w:rsidRPr="000A0FA7">
        <w:rPr>
          <w:rFonts w:asciiTheme="majorHAnsi" w:hAnsiTheme="majorHAnsi" w:cs="Tahoma"/>
          <w:b/>
          <w:sz w:val="22"/>
          <w:szCs w:val="22"/>
        </w:rPr>
        <w:t xml:space="preserve"> “DICHIARAZIONE IN MERITO ALLA CONFORMITÀ ALLA NORMATIVA SUI DISPOSITIVI MEDICI”</w:t>
      </w:r>
      <w:r w:rsidRPr="000A0FA7">
        <w:rPr>
          <w:rFonts w:asciiTheme="majorHAnsi" w:hAnsiTheme="majorHAnsi" w:cs="Tahoma"/>
          <w:sz w:val="22"/>
          <w:szCs w:val="22"/>
        </w:rPr>
        <w:t xml:space="preserve"> </w:t>
      </w:r>
      <w:r w:rsidRPr="000A0FA7">
        <w:rPr>
          <w:rFonts w:asciiTheme="majorHAnsi" w:hAnsiTheme="majorHAnsi" w:cs="Tahoma"/>
          <w:b/>
          <w:sz w:val="22"/>
          <w:szCs w:val="22"/>
        </w:rPr>
        <w:t>riguardante</w:t>
      </w:r>
      <w:r w:rsidRPr="000A0FA7">
        <w:rPr>
          <w:rFonts w:asciiTheme="majorHAnsi" w:hAnsiTheme="majorHAnsi" w:cs="Tahoma"/>
          <w:sz w:val="22"/>
          <w:szCs w:val="22"/>
        </w:rPr>
        <w:t xml:space="preserve"> </w:t>
      </w:r>
      <w:r w:rsidRPr="000A0FA7">
        <w:rPr>
          <w:rFonts w:asciiTheme="majorHAnsi" w:hAnsiTheme="majorHAnsi" w:cs="Tahoma"/>
          <w:b/>
          <w:sz w:val="22"/>
          <w:szCs w:val="22"/>
        </w:rPr>
        <w:t>i MATERIALI DI CONSUMO offerti in service</w:t>
      </w:r>
      <w:r w:rsidRPr="000A0FA7">
        <w:rPr>
          <w:rFonts w:asciiTheme="majorHAnsi" w:hAnsiTheme="majorHAnsi" w:cs="Tahoma"/>
          <w:sz w:val="22"/>
          <w:szCs w:val="22"/>
        </w:rPr>
        <w:t xml:space="preserve"> </w:t>
      </w:r>
      <w:r w:rsidRPr="000A0FA7">
        <w:rPr>
          <w:rFonts w:asciiTheme="majorHAnsi" w:hAnsiTheme="majorHAnsi" w:cs="Tahoma"/>
          <w:b/>
          <w:sz w:val="22"/>
          <w:szCs w:val="22"/>
        </w:rPr>
        <w:t>nonché</w:t>
      </w:r>
      <w:r w:rsidRPr="000A0FA7">
        <w:rPr>
          <w:rFonts w:asciiTheme="majorHAnsi" w:hAnsiTheme="majorHAnsi" w:cs="Tahoma"/>
          <w:sz w:val="22"/>
          <w:szCs w:val="22"/>
        </w:rPr>
        <w:t xml:space="preserve"> </w:t>
      </w:r>
      <w:r w:rsidRPr="000A0FA7">
        <w:rPr>
          <w:rFonts w:asciiTheme="majorHAnsi" w:hAnsiTheme="majorHAnsi" w:cs="Tahoma"/>
          <w:b/>
          <w:sz w:val="22"/>
          <w:szCs w:val="22"/>
        </w:rPr>
        <w:t>l’APPARECCHIATURA ed i relativi ACCESSORI offerti in comodato d’uso gratuito,</w:t>
      </w:r>
      <w:r w:rsidRPr="000A0FA7">
        <w:rPr>
          <w:rFonts w:asciiTheme="majorHAnsi" w:hAnsiTheme="majorHAnsi" w:cs="Tahoma"/>
          <w:sz w:val="22"/>
          <w:szCs w:val="22"/>
        </w:rPr>
        <w:t xml:space="preserve"> compilata, timbrata e firmata dal legale rappresentante della ditta, da presentare </w:t>
      </w:r>
      <w:r w:rsidRPr="000A0FA7">
        <w:rPr>
          <w:rFonts w:asciiTheme="majorHAnsi" w:hAnsiTheme="majorHAnsi" w:cs="Tahoma"/>
          <w:bCs/>
          <w:sz w:val="22"/>
          <w:szCs w:val="22"/>
        </w:rPr>
        <w:t xml:space="preserve">anche in formato elettronico con estensione </w:t>
      </w:r>
      <w:r w:rsidRPr="000A0FA7">
        <w:rPr>
          <w:rFonts w:asciiTheme="majorHAnsi" w:hAnsiTheme="majorHAnsi" w:cs="Tahoma"/>
          <w:b/>
          <w:bCs/>
          <w:sz w:val="22"/>
          <w:szCs w:val="22"/>
          <w:u w:val="single"/>
        </w:rPr>
        <w:t>“*.xls”</w:t>
      </w:r>
      <w:r w:rsidRPr="000A0FA7">
        <w:rPr>
          <w:rFonts w:asciiTheme="majorHAnsi" w:hAnsiTheme="majorHAnsi" w:cs="Tahoma"/>
          <w:bCs/>
          <w:sz w:val="22"/>
          <w:szCs w:val="22"/>
        </w:rPr>
        <w:t xml:space="preserve"> o </w:t>
      </w:r>
      <w:r w:rsidRPr="000A0FA7">
        <w:rPr>
          <w:rFonts w:asciiTheme="majorHAnsi" w:hAnsiTheme="majorHAnsi" w:cs="Tahoma"/>
          <w:b/>
          <w:bCs/>
          <w:sz w:val="22"/>
          <w:szCs w:val="22"/>
          <w:u w:val="single"/>
        </w:rPr>
        <w:t>“*.doc”</w:t>
      </w:r>
      <w:r w:rsidRPr="000A0FA7">
        <w:rPr>
          <w:rFonts w:asciiTheme="majorHAnsi" w:hAnsiTheme="majorHAnsi" w:cs="Tahoma"/>
          <w:bCs/>
          <w:sz w:val="22"/>
          <w:szCs w:val="22"/>
        </w:rPr>
        <w:t xml:space="preserve"> mantenendo il formato tabellare</w:t>
      </w:r>
      <w:r w:rsidRPr="000A0FA7">
        <w:rPr>
          <w:rFonts w:asciiTheme="majorHAnsi" w:hAnsiTheme="majorHAnsi" w:cs="Tahoma"/>
          <w:sz w:val="22"/>
          <w:szCs w:val="22"/>
        </w:rPr>
        <w:t>;</w:t>
      </w:r>
    </w:p>
    <w:p w:rsidR="00311DF9" w:rsidRPr="001F7632" w:rsidRDefault="00311DF9" w:rsidP="00311DF9">
      <w:pPr>
        <w:pStyle w:val="Rientrocorpodeltesto"/>
        <w:widowControl w:val="0"/>
        <w:numPr>
          <w:ilvl w:val="3"/>
          <w:numId w:val="22"/>
        </w:numPr>
        <w:tabs>
          <w:tab w:val="clear" w:pos="2880"/>
        </w:tabs>
        <w:adjustRightInd w:val="0"/>
        <w:spacing w:after="0"/>
        <w:ind w:left="284" w:hanging="284"/>
        <w:jc w:val="both"/>
        <w:textAlignment w:val="baseline"/>
        <w:rPr>
          <w:rFonts w:asciiTheme="majorHAnsi" w:hAnsiTheme="majorHAnsi" w:cs="Tahoma"/>
          <w:sz w:val="22"/>
          <w:szCs w:val="22"/>
        </w:rPr>
      </w:pPr>
      <w:r w:rsidRPr="001F7632">
        <w:rPr>
          <w:rFonts w:asciiTheme="majorHAnsi" w:hAnsiTheme="majorHAnsi" w:cs="Tahoma"/>
          <w:b/>
          <w:sz w:val="22"/>
          <w:szCs w:val="22"/>
        </w:rPr>
        <w:t>RELAZIONE TECNICA E SCHEDE TECNICHE DEI MATERIALI E DELLE APPARECCHIATURE OFFERTE,</w:t>
      </w:r>
      <w:r w:rsidRPr="001F7632">
        <w:rPr>
          <w:rFonts w:asciiTheme="majorHAnsi" w:hAnsiTheme="majorHAnsi" w:cs="Tahoma"/>
          <w:sz w:val="22"/>
          <w:szCs w:val="22"/>
        </w:rPr>
        <w:t xml:space="preserve"> che descrivano in modo chiaro e sintetico le caratteristiche di tutti i prodotti offerti, nonché ogni altra informazione utile, ponendo la massima attenzione alle peculiarità tecniche in relazione alla destinazione d’uso e a quanto indicato per la valutazione qualitativa;</w:t>
      </w:r>
    </w:p>
    <w:p w:rsidR="00311DF9" w:rsidRPr="001F7632" w:rsidRDefault="00311DF9" w:rsidP="00311DF9">
      <w:pPr>
        <w:pStyle w:val="Rientrocorpodeltesto"/>
        <w:widowControl w:val="0"/>
        <w:numPr>
          <w:ilvl w:val="3"/>
          <w:numId w:val="22"/>
        </w:numPr>
        <w:tabs>
          <w:tab w:val="clear" w:pos="2880"/>
        </w:tabs>
        <w:adjustRightInd w:val="0"/>
        <w:spacing w:after="0"/>
        <w:ind w:left="284" w:hanging="284"/>
        <w:jc w:val="both"/>
        <w:textAlignment w:val="baseline"/>
        <w:rPr>
          <w:rFonts w:asciiTheme="majorHAnsi" w:hAnsiTheme="majorHAnsi" w:cs="Tahoma"/>
          <w:sz w:val="22"/>
          <w:szCs w:val="22"/>
          <w:u w:val="single"/>
        </w:rPr>
      </w:pPr>
      <w:r w:rsidRPr="001F7632">
        <w:rPr>
          <w:rFonts w:asciiTheme="majorHAnsi" w:hAnsiTheme="majorHAnsi" w:cs="Tahoma"/>
          <w:b/>
          <w:sz w:val="22"/>
          <w:szCs w:val="22"/>
        </w:rPr>
        <w:t>EVENTUALI ALTRE PUBBLICAZIONI, DEPLIANTS</w:t>
      </w:r>
      <w:r w:rsidRPr="001F7632">
        <w:rPr>
          <w:rFonts w:asciiTheme="majorHAnsi" w:hAnsiTheme="majorHAnsi" w:cs="Tahoma"/>
          <w:sz w:val="22"/>
          <w:szCs w:val="22"/>
        </w:rPr>
        <w:t xml:space="preserve"> </w:t>
      </w:r>
      <w:r w:rsidRPr="001F7632">
        <w:rPr>
          <w:rFonts w:asciiTheme="majorHAnsi" w:hAnsiTheme="majorHAnsi" w:cs="Tahoma"/>
          <w:b/>
          <w:sz w:val="22"/>
          <w:szCs w:val="22"/>
        </w:rPr>
        <w:t>O</w:t>
      </w:r>
      <w:r w:rsidRPr="001F7632">
        <w:rPr>
          <w:rFonts w:asciiTheme="majorHAnsi" w:hAnsiTheme="majorHAnsi" w:cs="Tahoma"/>
          <w:sz w:val="22"/>
          <w:szCs w:val="22"/>
        </w:rPr>
        <w:t xml:space="preserve"> </w:t>
      </w:r>
      <w:r w:rsidRPr="001F7632">
        <w:rPr>
          <w:rFonts w:asciiTheme="majorHAnsi" w:hAnsiTheme="majorHAnsi" w:cs="Tahoma"/>
          <w:b/>
          <w:sz w:val="22"/>
          <w:szCs w:val="22"/>
        </w:rPr>
        <w:t>BROCHURES</w:t>
      </w:r>
      <w:r w:rsidRPr="001F7632">
        <w:rPr>
          <w:rFonts w:asciiTheme="majorHAnsi" w:hAnsiTheme="majorHAnsi" w:cs="Tahoma"/>
          <w:sz w:val="22"/>
          <w:szCs w:val="22"/>
        </w:rPr>
        <w:t xml:space="preserve"> </w:t>
      </w:r>
      <w:r w:rsidRPr="001F7632">
        <w:rPr>
          <w:rFonts w:asciiTheme="majorHAnsi" w:hAnsiTheme="majorHAnsi" w:cs="Tahoma"/>
          <w:b/>
          <w:sz w:val="22"/>
          <w:szCs w:val="22"/>
        </w:rPr>
        <w:t>DELL’APPARECCHIATURA, DEI RELATIVI ACCESSORI</w:t>
      </w:r>
      <w:r w:rsidRPr="001F7632">
        <w:rPr>
          <w:rFonts w:asciiTheme="majorHAnsi" w:hAnsiTheme="majorHAnsi" w:cs="Tahoma"/>
          <w:sz w:val="22"/>
          <w:szCs w:val="22"/>
        </w:rPr>
        <w:t xml:space="preserve"> </w:t>
      </w:r>
      <w:r w:rsidRPr="001F7632">
        <w:rPr>
          <w:rFonts w:asciiTheme="majorHAnsi" w:hAnsiTheme="majorHAnsi" w:cs="Tahoma"/>
          <w:b/>
          <w:sz w:val="22"/>
          <w:szCs w:val="22"/>
        </w:rPr>
        <w:t xml:space="preserve">OFFERTI E DEI MATERIALI. </w:t>
      </w:r>
      <w:r w:rsidRPr="001F7632">
        <w:rPr>
          <w:rFonts w:asciiTheme="majorHAnsi" w:hAnsiTheme="majorHAnsi" w:cs="Tahoma"/>
          <w:sz w:val="22"/>
          <w:szCs w:val="22"/>
        </w:rPr>
        <w:t>Si specifica che tali elementi saranno comunque considerati come illustrativi e non probanti di valore documentale;</w:t>
      </w:r>
    </w:p>
    <w:p w:rsidR="00311DF9" w:rsidRPr="001F7632" w:rsidRDefault="00311DF9" w:rsidP="00311DF9">
      <w:pPr>
        <w:pStyle w:val="Rientrocorpodeltesto"/>
        <w:widowControl w:val="0"/>
        <w:numPr>
          <w:ilvl w:val="3"/>
          <w:numId w:val="22"/>
        </w:numPr>
        <w:tabs>
          <w:tab w:val="clear" w:pos="2880"/>
        </w:tabs>
        <w:adjustRightInd w:val="0"/>
        <w:spacing w:after="0"/>
        <w:ind w:left="284" w:hanging="284"/>
        <w:jc w:val="both"/>
        <w:textAlignment w:val="baseline"/>
        <w:rPr>
          <w:rFonts w:asciiTheme="majorHAnsi" w:hAnsiTheme="majorHAnsi" w:cs="Tahoma"/>
          <w:b/>
          <w:bCs/>
          <w:sz w:val="22"/>
          <w:szCs w:val="22"/>
        </w:rPr>
      </w:pPr>
      <w:r w:rsidRPr="001F7632">
        <w:rPr>
          <w:rFonts w:asciiTheme="majorHAnsi" w:hAnsiTheme="majorHAnsi" w:cs="Tahoma"/>
          <w:b/>
          <w:sz w:val="22"/>
          <w:szCs w:val="22"/>
        </w:rPr>
        <w:t xml:space="preserve">Copia dell’OFFERTA ECONOMICA </w:t>
      </w:r>
      <w:r w:rsidRPr="001F7632">
        <w:rPr>
          <w:rFonts w:asciiTheme="majorHAnsi" w:hAnsiTheme="majorHAnsi" w:cs="Tahoma"/>
          <w:b/>
          <w:sz w:val="22"/>
          <w:szCs w:val="22"/>
          <w:u w:val="single"/>
        </w:rPr>
        <w:t>senza indicazione alcuna dei prezzi o di ogni altro elemento che possa determinarli</w:t>
      </w:r>
      <w:r w:rsidRPr="001F7632">
        <w:rPr>
          <w:rFonts w:asciiTheme="majorHAnsi" w:hAnsiTheme="majorHAnsi" w:cs="Tahoma"/>
          <w:b/>
          <w:sz w:val="22"/>
          <w:szCs w:val="22"/>
        </w:rPr>
        <w:t xml:space="preserve">, </w:t>
      </w:r>
      <w:r w:rsidR="001F7632" w:rsidRPr="001F7632">
        <w:rPr>
          <w:rFonts w:ascii="Cambria" w:hAnsi="Cambria" w:cs="Tahoma"/>
          <w:sz w:val="22"/>
          <w:szCs w:val="22"/>
        </w:rPr>
        <w:t>specificando i lotti di gara e i codici-prodotto ai quali l’offerta si riferisce</w:t>
      </w:r>
      <w:r w:rsidR="001F7632" w:rsidRPr="001F7632">
        <w:rPr>
          <w:rFonts w:asciiTheme="majorHAnsi" w:hAnsiTheme="majorHAnsi" w:cs="Tahoma"/>
          <w:sz w:val="22"/>
          <w:szCs w:val="22"/>
        </w:rPr>
        <w:t xml:space="preserve"> e </w:t>
      </w:r>
      <w:r w:rsidRPr="001F7632">
        <w:rPr>
          <w:rFonts w:asciiTheme="majorHAnsi" w:hAnsiTheme="majorHAnsi" w:cs="Tahoma"/>
          <w:sz w:val="22"/>
          <w:szCs w:val="22"/>
        </w:rPr>
        <w:t>tale da permettere una corretta e dettagliata identificazione della configurazione offerta;</w:t>
      </w:r>
    </w:p>
    <w:p w:rsidR="00311DF9" w:rsidRPr="001F7632" w:rsidRDefault="00311DF9" w:rsidP="00311DF9">
      <w:pPr>
        <w:jc w:val="both"/>
        <w:rPr>
          <w:rFonts w:asciiTheme="majorHAnsi" w:hAnsiTheme="majorHAnsi" w:cs="Tahoma"/>
          <w:b/>
          <w:sz w:val="22"/>
          <w:szCs w:val="22"/>
          <w:highlight w:val="yellow"/>
          <w:u w:val="single"/>
        </w:rPr>
      </w:pPr>
    </w:p>
    <w:p w:rsidR="00311DF9" w:rsidRPr="000A0FA7" w:rsidRDefault="00311DF9" w:rsidP="00311DF9">
      <w:pPr>
        <w:jc w:val="both"/>
        <w:rPr>
          <w:rFonts w:asciiTheme="majorHAnsi" w:hAnsiTheme="majorHAnsi" w:cs="Tahoma"/>
          <w:b/>
          <w:sz w:val="22"/>
          <w:szCs w:val="22"/>
          <w:u w:val="single"/>
        </w:rPr>
      </w:pPr>
      <w:r w:rsidRPr="000A0FA7">
        <w:rPr>
          <w:rFonts w:asciiTheme="majorHAnsi" w:hAnsiTheme="majorHAnsi" w:cs="Tahoma"/>
          <w:b/>
          <w:sz w:val="22"/>
          <w:szCs w:val="22"/>
          <w:u w:val="single"/>
        </w:rPr>
        <w:lastRenderedPageBreak/>
        <w:t>B) Servizi:</w:t>
      </w:r>
    </w:p>
    <w:p w:rsidR="00311DF9" w:rsidRPr="000A0FA7" w:rsidRDefault="00311DF9" w:rsidP="00311DF9">
      <w:pPr>
        <w:pStyle w:val="Rientrocorpodeltesto"/>
        <w:widowControl w:val="0"/>
        <w:numPr>
          <w:ilvl w:val="0"/>
          <w:numId w:val="45"/>
        </w:numPr>
        <w:adjustRightInd w:val="0"/>
        <w:spacing w:after="0"/>
        <w:ind w:left="284" w:hanging="284"/>
        <w:jc w:val="both"/>
        <w:textAlignment w:val="baseline"/>
        <w:rPr>
          <w:rFonts w:asciiTheme="majorHAnsi" w:hAnsiTheme="majorHAnsi" w:cs="Tahoma"/>
          <w:sz w:val="22"/>
          <w:szCs w:val="22"/>
        </w:rPr>
      </w:pPr>
      <w:r w:rsidRPr="000A0FA7">
        <w:rPr>
          <w:rFonts w:asciiTheme="majorHAnsi" w:hAnsiTheme="majorHAnsi" w:cs="Tahoma"/>
          <w:b/>
          <w:sz w:val="22"/>
          <w:szCs w:val="22"/>
        </w:rPr>
        <w:t xml:space="preserve">ASSISTENZA TECNICA “FULL-RISK” </w:t>
      </w:r>
      <w:r w:rsidRPr="000A0FA7">
        <w:rPr>
          <w:rFonts w:asciiTheme="majorHAnsi" w:hAnsiTheme="majorHAnsi" w:cs="Tahoma"/>
          <w:sz w:val="22"/>
          <w:szCs w:val="22"/>
        </w:rPr>
        <w:t xml:space="preserve">che sarà valida per l’intero periodo contrattuale e contenente le condizioni alle quali sarà erogata l’assistenza tecnica dell’apparecchiatura offerta (tempi di risposta ad una chiamata; i tempi di presa in carico; i tempi di intervento; i tempi previsti per la risoluzione dei guasti, ecc.) le quali dovranno essere almeno pari a quelle specificate </w:t>
      </w:r>
      <w:r w:rsidR="000A0FA7" w:rsidRPr="000A0FA7">
        <w:rPr>
          <w:rFonts w:asciiTheme="majorHAnsi" w:hAnsiTheme="majorHAnsi" w:cs="Tahoma"/>
          <w:sz w:val="22"/>
          <w:szCs w:val="22"/>
        </w:rPr>
        <w:t>nel</w:t>
      </w:r>
      <w:r w:rsidRPr="000A0FA7">
        <w:rPr>
          <w:rFonts w:asciiTheme="majorHAnsi" w:hAnsiTheme="majorHAnsi" w:cs="Tahoma"/>
          <w:sz w:val="22"/>
          <w:szCs w:val="22"/>
        </w:rPr>
        <w:t xml:space="preserve"> Capitolato Speciale;</w:t>
      </w:r>
    </w:p>
    <w:p w:rsidR="00311DF9" w:rsidRPr="001F7632" w:rsidRDefault="00311DF9" w:rsidP="00311DF9">
      <w:pPr>
        <w:numPr>
          <w:ilvl w:val="0"/>
          <w:numId w:val="45"/>
        </w:numPr>
        <w:ind w:left="284" w:hanging="284"/>
        <w:jc w:val="both"/>
        <w:rPr>
          <w:rFonts w:asciiTheme="majorHAnsi" w:hAnsiTheme="majorHAnsi" w:cs="Tahoma"/>
          <w:b/>
          <w:sz w:val="22"/>
          <w:szCs w:val="22"/>
        </w:rPr>
      </w:pPr>
      <w:r w:rsidRPr="001F7632">
        <w:rPr>
          <w:rFonts w:asciiTheme="majorHAnsi" w:hAnsiTheme="majorHAnsi" w:cs="Tahoma"/>
          <w:b/>
          <w:sz w:val="22"/>
          <w:szCs w:val="22"/>
        </w:rPr>
        <w:t xml:space="preserve">FORMAZIONE del </w:t>
      </w:r>
      <w:r w:rsidRPr="001F7632">
        <w:rPr>
          <w:rFonts w:asciiTheme="majorHAnsi" w:hAnsiTheme="majorHAnsi" w:cs="Tahoma"/>
          <w:b/>
          <w:color w:val="000000"/>
          <w:sz w:val="22"/>
          <w:szCs w:val="22"/>
        </w:rPr>
        <w:t>PERSONALE SANITARIO;</w:t>
      </w:r>
    </w:p>
    <w:p w:rsidR="00311DF9" w:rsidRPr="001F7632" w:rsidRDefault="00311DF9" w:rsidP="00311DF9">
      <w:pPr>
        <w:jc w:val="both"/>
        <w:rPr>
          <w:rFonts w:asciiTheme="majorHAnsi" w:hAnsiTheme="majorHAnsi" w:cs="Tahoma"/>
          <w:b/>
          <w:sz w:val="22"/>
          <w:szCs w:val="22"/>
          <w:highlight w:val="yellow"/>
          <w:u w:val="single"/>
        </w:rPr>
      </w:pPr>
    </w:p>
    <w:p w:rsidR="00311DF9" w:rsidRPr="000A0FA7" w:rsidRDefault="00311DF9" w:rsidP="00311DF9">
      <w:pPr>
        <w:jc w:val="both"/>
        <w:rPr>
          <w:rFonts w:asciiTheme="majorHAnsi" w:hAnsiTheme="majorHAnsi" w:cs="Tahoma"/>
          <w:sz w:val="22"/>
          <w:szCs w:val="22"/>
        </w:rPr>
      </w:pPr>
      <w:r w:rsidRPr="000E51D5">
        <w:rPr>
          <w:rFonts w:asciiTheme="majorHAnsi" w:hAnsiTheme="majorHAnsi" w:cs="Tahoma"/>
          <w:b/>
          <w:sz w:val="22"/>
          <w:szCs w:val="22"/>
          <w:u w:val="single"/>
        </w:rPr>
        <w:t xml:space="preserve">C) CD </w:t>
      </w:r>
      <w:r w:rsidRPr="000E51D5">
        <w:rPr>
          <w:rFonts w:asciiTheme="majorHAnsi" w:hAnsiTheme="majorHAnsi" w:cs="Tahoma"/>
          <w:sz w:val="22"/>
          <w:szCs w:val="22"/>
        </w:rPr>
        <w:t xml:space="preserve">contenente le documentazione dei precedenti punti A, B in </w:t>
      </w:r>
      <w:r w:rsidRPr="000A0FA7">
        <w:rPr>
          <w:rFonts w:asciiTheme="majorHAnsi" w:hAnsiTheme="majorHAnsi" w:cs="Tahoma"/>
          <w:sz w:val="22"/>
          <w:szCs w:val="22"/>
        </w:rPr>
        <w:t xml:space="preserve">formato </w:t>
      </w:r>
      <w:r w:rsidRPr="000A0FA7">
        <w:rPr>
          <w:rFonts w:asciiTheme="majorHAnsi" w:hAnsiTheme="majorHAnsi" w:cs="Tahoma"/>
          <w:b/>
          <w:sz w:val="22"/>
          <w:szCs w:val="22"/>
        </w:rPr>
        <w:t xml:space="preserve">*.pdf </w:t>
      </w:r>
      <w:r w:rsidRPr="000A0FA7">
        <w:rPr>
          <w:rFonts w:asciiTheme="majorHAnsi" w:hAnsiTheme="majorHAnsi" w:cs="Tahoma"/>
          <w:sz w:val="22"/>
          <w:szCs w:val="22"/>
        </w:rPr>
        <w:t xml:space="preserve">e la </w:t>
      </w:r>
      <w:r w:rsidRPr="000A0FA7">
        <w:rPr>
          <w:rFonts w:asciiTheme="majorHAnsi" w:hAnsiTheme="majorHAnsi" w:cs="Tahoma"/>
          <w:b/>
          <w:sz w:val="22"/>
          <w:szCs w:val="22"/>
        </w:rPr>
        <w:t>“</w:t>
      </w:r>
      <w:r w:rsidRPr="000A0FA7">
        <w:rPr>
          <w:rFonts w:asciiTheme="majorHAnsi" w:hAnsiTheme="majorHAnsi" w:cs="Tahoma"/>
          <w:sz w:val="22"/>
          <w:szCs w:val="22"/>
        </w:rPr>
        <w:t>Dichiarazione in merito alla conformità alla normativa sui dispositivi medici</w:t>
      </w:r>
      <w:r w:rsidRPr="000A0FA7">
        <w:rPr>
          <w:rFonts w:asciiTheme="majorHAnsi" w:hAnsiTheme="majorHAnsi" w:cs="Tahoma"/>
          <w:b/>
          <w:sz w:val="22"/>
          <w:szCs w:val="22"/>
        </w:rPr>
        <w:t>” (</w:t>
      </w:r>
      <w:r w:rsidR="00B52095" w:rsidRPr="000A0FA7">
        <w:rPr>
          <w:rFonts w:asciiTheme="majorHAnsi" w:hAnsiTheme="majorHAnsi" w:cs="Tahoma"/>
          <w:b/>
          <w:sz w:val="22"/>
          <w:szCs w:val="22"/>
        </w:rPr>
        <w:t>ALL. 2</w:t>
      </w:r>
      <w:r w:rsidRPr="000A0FA7">
        <w:rPr>
          <w:rFonts w:asciiTheme="majorHAnsi" w:hAnsiTheme="majorHAnsi" w:cs="Tahoma"/>
          <w:b/>
          <w:sz w:val="22"/>
          <w:szCs w:val="22"/>
        </w:rPr>
        <w:t xml:space="preserve">), </w:t>
      </w:r>
      <w:r w:rsidRPr="000A0FA7">
        <w:rPr>
          <w:rFonts w:asciiTheme="majorHAnsi" w:hAnsiTheme="majorHAnsi" w:cs="Tahoma"/>
          <w:b/>
          <w:sz w:val="22"/>
          <w:szCs w:val="22"/>
          <w:u w:val="single"/>
        </w:rPr>
        <w:t>anche in formato Excel</w:t>
      </w:r>
      <w:r w:rsidRPr="000A0FA7">
        <w:rPr>
          <w:rFonts w:asciiTheme="majorHAnsi" w:hAnsiTheme="majorHAnsi" w:cs="Tahoma"/>
          <w:sz w:val="22"/>
          <w:szCs w:val="22"/>
        </w:rPr>
        <w:t xml:space="preserve"> </w:t>
      </w:r>
      <w:r w:rsidRPr="000A0FA7">
        <w:rPr>
          <w:rFonts w:asciiTheme="majorHAnsi" w:hAnsiTheme="majorHAnsi" w:cs="Tahoma"/>
          <w:b/>
          <w:sz w:val="22"/>
          <w:szCs w:val="22"/>
        </w:rPr>
        <w:t>(*.xls</w:t>
      </w:r>
      <w:r w:rsidRPr="000A0FA7">
        <w:rPr>
          <w:rFonts w:asciiTheme="majorHAnsi" w:hAnsiTheme="majorHAnsi" w:cs="Tahoma"/>
          <w:sz w:val="22"/>
          <w:szCs w:val="22"/>
        </w:rPr>
        <w:t xml:space="preserve">) </w:t>
      </w:r>
      <w:r w:rsidRPr="000A0FA7">
        <w:rPr>
          <w:rFonts w:asciiTheme="majorHAnsi" w:hAnsiTheme="majorHAnsi" w:cs="Tahoma"/>
          <w:b/>
          <w:sz w:val="22"/>
          <w:szCs w:val="22"/>
          <w:u w:val="single"/>
        </w:rPr>
        <w:t>o Word</w:t>
      </w:r>
      <w:r w:rsidRPr="000A0FA7">
        <w:rPr>
          <w:rFonts w:asciiTheme="majorHAnsi" w:hAnsiTheme="majorHAnsi" w:cs="Tahoma"/>
          <w:sz w:val="22"/>
          <w:szCs w:val="22"/>
        </w:rPr>
        <w:t xml:space="preserve"> </w:t>
      </w:r>
      <w:r w:rsidRPr="000A0FA7">
        <w:rPr>
          <w:rFonts w:asciiTheme="majorHAnsi" w:hAnsiTheme="majorHAnsi" w:cs="Tahoma"/>
          <w:b/>
          <w:sz w:val="22"/>
          <w:szCs w:val="22"/>
        </w:rPr>
        <w:t>(*.doc)</w:t>
      </w:r>
      <w:r w:rsidRPr="000A0FA7">
        <w:rPr>
          <w:rFonts w:asciiTheme="majorHAnsi" w:hAnsiTheme="majorHAnsi" w:cs="Tahoma"/>
          <w:sz w:val="22"/>
          <w:szCs w:val="22"/>
        </w:rPr>
        <w:t xml:space="preserve">, </w:t>
      </w:r>
      <w:r w:rsidRPr="000A0FA7">
        <w:rPr>
          <w:rFonts w:asciiTheme="majorHAnsi" w:hAnsiTheme="majorHAnsi" w:cs="Tahoma"/>
          <w:b/>
          <w:sz w:val="22"/>
          <w:szCs w:val="22"/>
          <w:u w:val="single"/>
        </w:rPr>
        <w:t>mantenendo il formato tabellare</w:t>
      </w:r>
      <w:r w:rsidRPr="000A0FA7">
        <w:rPr>
          <w:rFonts w:asciiTheme="majorHAnsi" w:hAnsiTheme="majorHAnsi" w:cs="Tahoma"/>
          <w:sz w:val="22"/>
          <w:szCs w:val="22"/>
        </w:rPr>
        <w:t>.</w:t>
      </w:r>
    </w:p>
    <w:p w:rsidR="00311DF9" w:rsidRPr="001F7632" w:rsidRDefault="00311DF9" w:rsidP="00311DF9">
      <w:pPr>
        <w:jc w:val="both"/>
        <w:rPr>
          <w:rFonts w:asciiTheme="majorHAnsi" w:hAnsiTheme="majorHAnsi" w:cs="Tahoma"/>
          <w:sz w:val="22"/>
          <w:szCs w:val="22"/>
          <w:highlight w:val="yellow"/>
        </w:rPr>
      </w:pPr>
    </w:p>
    <w:p w:rsidR="00D16A5A" w:rsidRPr="001F7632" w:rsidRDefault="00311DF9" w:rsidP="00311DF9">
      <w:pPr>
        <w:jc w:val="both"/>
        <w:rPr>
          <w:rFonts w:ascii="Cambria" w:hAnsi="Cambria" w:cs="Tahoma"/>
          <w:sz w:val="22"/>
          <w:szCs w:val="22"/>
        </w:rPr>
      </w:pPr>
      <w:r w:rsidRPr="001F7632">
        <w:rPr>
          <w:rFonts w:asciiTheme="majorHAnsi" w:hAnsiTheme="majorHAnsi" w:cs="Tahoma"/>
          <w:sz w:val="22"/>
          <w:szCs w:val="22"/>
        </w:rPr>
        <w:t>La Commissione si riserva la possibilità di chiedere ulteriori informazioni, di carattere tecnico, nel caso in cui dovessero risultare necessarie per effettuare un’adeguata valutazione.</w:t>
      </w:r>
    </w:p>
    <w:p w:rsidR="00D16A5A" w:rsidRDefault="00D16A5A" w:rsidP="00D16A5A">
      <w:pPr>
        <w:pStyle w:val="Paragrafoelenco"/>
        <w:rPr>
          <w:rFonts w:ascii="Cambria" w:hAnsi="Cambria" w:cs="Tahoma"/>
          <w:sz w:val="22"/>
          <w:szCs w:val="22"/>
          <w:highlight w:val="yellow"/>
        </w:rPr>
      </w:pPr>
    </w:p>
    <w:p w:rsidR="00D16A5A" w:rsidRDefault="00D16A5A" w:rsidP="00D16A5A">
      <w:pPr>
        <w:ind w:left="720"/>
        <w:jc w:val="both"/>
        <w:rPr>
          <w:rFonts w:ascii="Cambria" w:hAnsi="Cambria" w:cs="Tahoma"/>
          <w:sz w:val="22"/>
          <w:szCs w:val="22"/>
          <w:highlight w:val="yellow"/>
        </w:rPr>
      </w:pPr>
    </w:p>
    <w:p w:rsidR="00311DF9" w:rsidRPr="00D51094" w:rsidRDefault="00311DF9" w:rsidP="00D16A5A">
      <w:pPr>
        <w:ind w:left="720"/>
        <w:jc w:val="both"/>
        <w:rPr>
          <w:rFonts w:ascii="Cambria" w:hAnsi="Cambria" w:cs="Tahoma"/>
          <w:sz w:val="22"/>
          <w:szCs w:val="22"/>
          <w:highlight w:val="yellow"/>
        </w:rPr>
      </w:pPr>
    </w:p>
    <w:p w:rsidR="001579AD" w:rsidRPr="00311DF9" w:rsidRDefault="001579AD" w:rsidP="0064554A">
      <w:pPr>
        <w:pStyle w:val="Corpodeltesto2"/>
        <w:spacing w:after="0" w:line="240" w:lineRule="auto"/>
        <w:rPr>
          <w:rFonts w:ascii="Cambria" w:hAnsi="Cambria"/>
          <w:b/>
          <w:sz w:val="32"/>
          <w:szCs w:val="32"/>
          <w:u w:val="single"/>
        </w:rPr>
      </w:pPr>
      <w:r w:rsidRPr="00311DF9">
        <w:rPr>
          <w:rFonts w:ascii="Cambria" w:hAnsi="Cambria"/>
          <w:b/>
          <w:sz w:val="32"/>
          <w:szCs w:val="32"/>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1579AD" w:rsidRPr="00882B05" w:rsidTr="003E3381">
        <w:tc>
          <w:tcPr>
            <w:tcW w:w="9851" w:type="dxa"/>
          </w:tcPr>
          <w:p w:rsidR="001579AD" w:rsidRPr="00860373" w:rsidRDefault="001579AD" w:rsidP="003E3381">
            <w:pPr>
              <w:jc w:val="both"/>
              <w:rPr>
                <w:rFonts w:ascii="Cambria" w:hAnsi="Cambria" w:cs="Tahoma"/>
                <w:sz w:val="10"/>
                <w:szCs w:val="10"/>
              </w:rPr>
            </w:pPr>
          </w:p>
          <w:p w:rsidR="001579AD" w:rsidRPr="00882B05" w:rsidRDefault="001579AD" w:rsidP="003E3381">
            <w:pPr>
              <w:jc w:val="both"/>
              <w:rPr>
                <w:rFonts w:ascii="Cambria" w:hAnsi="Cambria" w:cs="Tahoma"/>
                <w:sz w:val="22"/>
                <w:szCs w:val="22"/>
              </w:rPr>
            </w:pPr>
            <w:r w:rsidRPr="00882B05">
              <w:rPr>
                <w:rFonts w:ascii="Cambria" w:hAnsi="Cambria" w:cs="Tahoma"/>
                <w:sz w:val="22"/>
                <w:szCs w:val="22"/>
              </w:rPr>
              <w:t>L’attribuzione dei punteggi</w:t>
            </w:r>
            <w:r w:rsidR="00882B05" w:rsidRPr="00882B05">
              <w:rPr>
                <w:rFonts w:ascii="Cambria" w:hAnsi="Cambria" w:cs="Tahoma"/>
                <w:sz w:val="22"/>
                <w:szCs w:val="22"/>
              </w:rPr>
              <w:t>, ove non diversamente specificato,</w:t>
            </w:r>
            <w:r w:rsidRPr="00882B05">
              <w:rPr>
                <w:rFonts w:ascii="Cambria" w:hAnsi="Cambria" w:cs="Tahoma"/>
                <w:sz w:val="22"/>
                <w:szCs w:val="22"/>
              </w:rPr>
              <w:t xml:space="preserve"> verrà effettuata con il metodo aggregativo compensatore, in base alla seguente formula:</w:t>
            </w:r>
          </w:p>
          <w:p w:rsidR="001579AD" w:rsidRPr="00882B05" w:rsidRDefault="001579AD" w:rsidP="003E3381">
            <w:pPr>
              <w:jc w:val="both"/>
              <w:rPr>
                <w:rFonts w:ascii="Cambria" w:hAnsi="Cambria" w:cs="Tahoma"/>
                <w:sz w:val="22"/>
                <w:szCs w:val="22"/>
              </w:rPr>
            </w:pPr>
            <w:r w:rsidRPr="00882B05">
              <w:rPr>
                <w:rFonts w:ascii="Cambria" w:hAnsi="Cambria" w:cs="Tahoma"/>
                <w:sz w:val="22"/>
                <w:szCs w:val="22"/>
              </w:rPr>
              <w:t xml:space="preserve">C(a) = Σn [ Wi * V(a)i ]     </w:t>
            </w:r>
            <w:r w:rsidRPr="00882B05">
              <w:rPr>
                <w:rFonts w:ascii="Cambria" w:hAnsi="Cambria" w:cs="Tahoma"/>
                <w:sz w:val="22"/>
                <w:szCs w:val="22"/>
                <w:u w:val="single"/>
              </w:rPr>
              <w:t>dove:</w:t>
            </w:r>
          </w:p>
          <w:p w:rsidR="001579AD" w:rsidRPr="00882B05" w:rsidRDefault="001579AD" w:rsidP="003E3381">
            <w:pPr>
              <w:jc w:val="both"/>
              <w:rPr>
                <w:rFonts w:ascii="Cambria" w:hAnsi="Cambria" w:cs="Tahoma"/>
                <w:bCs/>
                <w:sz w:val="22"/>
              </w:rPr>
            </w:pPr>
          </w:p>
        </w:tc>
      </w:tr>
      <w:tr w:rsidR="001579AD" w:rsidRPr="00882B05" w:rsidTr="003E3381">
        <w:tc>
          <w:tcPr>
            <w:tcW w:w="9851" w:type="dxa"/>
          </w:tcPr>
          <w:p w:rsidR="001579AD" w:rsidRPr="00882B05" w:rsidRDefault="001579AD" w:rsidP="003E3381">
            <w:pPr>
              <w:jc w:val="both"/>
              <w:rPr>
                <w:rFonts w:ascii="Cambria" w:hAnsi="Cambria" w:cs="Tahoma"/>
                <w:bCs/>
                <w:sz w:val="22"/>
              </w:rPr>
            </w:pPr>
            <w:r w:rsidRPr="00882B05">
              <w:rPr>
                <w:rFonts w:ascii="Cambria" w:hAnsi="Cambria" w:cs="Tahoma"/>
                <w:sz w:val="22"/>
                <w:szCs w:val="22"/>
              </w:rPr>
              <w:t>C(a) = indice di valutazione dell’offerta (a)</w:t>
            </w:r>
          </w:p>
          <w:p w:rsidR="001579AD" w:rsidRPr="00882B05" w:rsidRDefault="001579AD" w:rsidP="003E3381">
            <w:pPr>
              <w:jc w:val="both"/>
              <w:rPr>
                <w:rFonts w:ascii="Cambria" w:hAnsi="Cambria" w:cs="Tahoma"/>
                <w:bCs/>
                <w:sz w:val="22"/>
              </w:rPr>
            </w:pPr>
            <w:r w:rsidRPr="00882B05">
              <w:rPr>
                <w:rFonts w:ascii="Cambria" w:hAnsi="Cambria" w:cs="Tahoma"/>
                <w:bCs/>
                <w:sz w:val="22"/>
              </w:rPr>
              <w:t xml:space="preserve">n = numero totale dei requisiti </w:t>
            </w:r>
            <w:r w:rsidRPr="00882B05">
              <w:rPr>
                <w:rFonts w:ascii="Cambria" w:hAnsi="Cambria" w:cs="Tahoma"/>
                <w:bCs/>
                <w:i/>
                <w:sz w:val="22"/>
              </w:rPr>
              <w:t>(“sub-elementi di valutazione”)</w:t>
            </w:r>
          </w:p>
          <w:p w:rsidR="001579AD" w:rsidRPr="00882B05" w:rsidRDefault="001579AD" w:rsidP="003E3381">
            <w:pPr>
              <w:jc w:val="both"/>
              <w:rPr>
                <w:rFonts w:ascii="Cambria" w:hAnsi="Cambria" w:cs="Tahoma"/>
                <w:bCs/>
                <w:sz w:val="22"/>
              </w:rPr>
            </w:pPr>
            <w:r w:rsidRPr="00882B05">
              <w:rPr>
                <w:rFonts w:ascii="Cambria" w:hAnsi="Cambria" w:cs="Tahoma"/>
                <w:sz w:val="22"/>
                <w:szCs w:val="22"/>
              </w:rPr>
              <w:t>Wi = punteggio attribuito al requisito (i)</w:t>
            </w:r>
          </w:p>
          <w:p w:rsidR="001579AD" w:rsidRPr="00882B05" w:rsidRDefault="001579AD" w:rsidP="003E3381">
            <w:pPr>
              <w:jc w:val="both"/>
              <w:rPr>
                <w:rFonts w:ascii="Cambria" w:hAnsi="Cambria" w:cs="Tahoma"/>
                <w:sz w:val="22"/>
                <w:szCs w:val="22"/>
              </w:rPr>
            </w:pPr>
            <w:r w:rsidRPr="00882B05">
              <w:rPr>
                <w:rFonts w:ascii="Cambria" w:hAnsi="Cambria" w:cs="Tahoma"/>
                <w:sz w:val="22"/>
                <w:szCs w:val="22"/>
              </w:rPr>
              <w:t>V(a)i = coefficiente della prestazione dell’offerta (a) rispetto al requisito (i) variabile tra 0 e 1</w:t>
            </w:r>
          </w:p>
          <w:p w:rsidR="001579AD" w:rsidRPr="00882B05" w:rsidRDefault="001579AD" w:rsidP="003E3381">
            <w:pPr>
              <w:jc w:val="both"/>
              <w:rPr>
                <w:rFonts w:ascii="Cambria" w:hAnsi="Cambria" w:cs="Tahoma"/>
                <w:sz w:val="22"/>
                <w:szCs w:val="22"/>
              </w:rPr>
            </w:pPr>
            <w:r w:rsidRPr="00882B05">
              <w:rPr>
                <w:rFonts w:ascii="Cambria" w:hAnsi="Cambria" w:cs="Tahoma"/>
                <w:sz w:val="22"/>
                <w:szCs w:val="22"/>
              </w:rPr>
              <w:t>Σn = sommatoria</w:t>
            </w:r>
          </w:p>
          <w:p w:rsidR="001579AD" w:rsidRPr="00882B05" w:rsidRDefault="001579AD" w:rsidP="003E3381">
            <w:pPr>
              <w:jc w:val="both"/>
              <w:rPr>
                <w:rFonts w:ascii="Cambria" w:hAnsi="Cambria" w:cs="Tahoma"/>
                <w:bCs/>
                <w:sz w:val="22"/>
              </w:rPr>
            </w:pPr>
          </w:p>
        </w:tc>
      </w:tr>
    </w:tbl>
    <w:p w:rsidR="001579AD" w:rsidRPr="0071026E" w:rsidRDefault="001579AD" w:rsidP="0064554A">
      <w:pPr>
        <w:pStyle w:val="Corpodeltesto2"/>
        <w:spacing w:after="0" w:line="240" w:lineRule="auto"/>
        <w:rPr>
          <w:rFonts w:ascii="Cambria" w:hAnsi="Cambria" w:cs="Tahoma"/>
          <w:bCs/>
          <w:sz w:val="22"/>
        </w:rPr>
      </w:pPr>
      <w:r w:rsidRPr="00882B05">
        <w:rPr>
          <w:rFonts w:ascii="Cambria" w:hAnsi="Cambria" w:cs="Tahoma"/>
          <w:bCs/>
          <w:sz w:val="22"/>
        </w:rPr>
        <w:t>La valutazione della Commissione Giudicatrice avverrà sulla base di quanto di seguito indicato:</w:t>
      </w:r>
    </w:p>
    <w:p w:rsidR="0049488D" w:rsidRPr="0071026E" w:rsidRDefault="0049488D" w:rsidP="0049488D">
      <w:pPr>
        <w:jc w:val="both"/>
        <w:rPr>
          <w:rFonts w:ascii="Cambria" w:hAnsi="Cambria" w:cs="Tahoma"/>
          <w:sz w:val="22"/>
          <w:szCs w:val="22"/>
        </w:rPr>
      </w:pPr>
    </w:p>
    <w:p w:rsidR="0049488D" w:rsidRDefault="0049488D" w:rsidP="0049488D">
      <w:pPr>
        <w:pBdr>
          <w:top w:val="single" w:sz="4" w:space="1" w:color="auto"/>
          <w:left w:val="single" w:sz="4" w:space="4" w:color="auto"/>
          <w:bottom w:val="single" w:sz="4" w:space="1" w:color="auto"/>
          <w:right w:val="single" w:sz="4" w:space="4" w:color="auto"/>
        </w:pBdr>
        <w:jc w:val="center"/>
        <w:rPr>
          <w:b/>
          <w:sz w:val="24"/>
          <w:szCs w:val="24"/>
        </w:rPr>
      </w:pPr>
      <w:r w:rsidRPr="00055484">
        <w:rPr>
          <w:b/>
          <w:sz w:val="24"/>
          <w:szCs w:val="24"/>
        </w:rPr>
        <w:t xml:space="preserve"> PARAMETRI DI VALUTAZIONE </w:t>
      </w:r>
      <w:r>
        <w:rPr>
          <w:b/>
          <w:sz w:val="24"/>
          <w:szCs w:val="24"/>
        </w:rPr>
        <w:t>QUALITA’ (punti max 40,00)</w:t>
      </w:r>
    </w:p>
    <w:p w:rsidR="006E60D5" w:rsidRPr="00055484" w:rsidRDefault="006E60D5" w:rsidP="0049488D">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E CRITERI MOTIVAZIONALI</w:t>
      </w:r>
    </w:p>
    <w:p w:rsidR="0049488D" w:rsidRPr="00055484" w:rsidRDefault="0049488D" w:rsidP="0049488D">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3260"/>
      </w:tblGrid>
      <w:tr w:rsidR="0049488D" w:rsidRPr="007B1EDC" w:rsidTr="00B52095">
        <w:tc>
          <w:tcPr>
            <w:tcW w:w="9356" w:type="dxa"/>
            <w:gridSpan w:val="2"/>
            <w:shd w:val="clear" w:color="auto" w:fill="DDD9C3"/>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LOTTO 1</w:t>
            </w:r>
          </w:p>
        </w:tc>
      </w:tr>
      <w:tr w:rsidR="0049488D" w:rsidRPr="007B1EDC" w:rsidTr="00B52095">
        <w:tc>
          <w:tcPr>
            <w:tcW w:w="6096"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Descrizione</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Punteggi</w:t>
            </w:r>
          </w:p>
        </w:tc>
      </w:tr>
      <w:tr w:rsidR="0049488D" w:rsidRPr="007B1EDC" w:rsidTr="00B52095">
        <w:trPr>
          <w:trHeight w:val="404"/>
        </w:trPr>
        <w:tc>
          <w:tcPr>
            <w:tcW w:w="6096"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7B1EDC">
              <w:rPr>
                <w:rFonts w:ascii="Cambria" w:hAnsi="Cambria" w:cs="Tahoma"/>
                <w:sz w:val="22"/>
                <w:szCs w:val="22"/>
                <w:u w:val="single"/>
              </w:rPr>
              <w:t>Ergonomia</w:t>
            </w:r>
          </w:p>
          <w:p w:rsidR="0049488D" w:rsidRPr="007B1EDC" w:rsidRDefault="0049488D" w:rsidP="00B52095">
            <w:pPr>
              <w:ind w:left="290"/>
              <w:jc w:val="both"/>
              <w:rPr>
                <w:rFonts w:ascii="Cambria" w:hAnsi="Cambria" w:cs="Tahoma"/>
                <w:sz w:val="22"/>
                <w:szCs w:val="22"/>
              </w:rPr>
            </w:pPr>
            <w:r w:rsidRPr="007B1EDC">
              <w:rPr>
                <w:rFonts w:ascii="Cambria" w:hAnsi="Cambria" w:cs="Tahoma"/>
                <w:sz w:val="22"/>
                <w:szCs w:val="22"/>
              </w:rPr>
              <w:t>Il punteggio massimo sarà attribuito all’offerta che presenterà la migliore ergonomia complessiva dello strumento, intesa come combinazione delle caratteristiche di praticità d’uso dell’apparecchiatura, del relativo ingombro, della semplicità, immediatezza e completezza dei comandi (es: possibilità di comando touch screen) sulla piattaforma e dell’interfaccia utente, quest’ultima in termini di quantità e tipologia dei parametri impostati e di lavoro visualizzabili sul pannello o sullo schermo.</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Max 3 punti</w:t>
            </w:r>
          </w:p>
        </w:tc>
      </w:tr>
      <w:tr w:rsidR="0049488D" w:rsidRPr="007B1EDC" w:rsidTr="00B52095">
        <w:trPr>
          <w:trHeight w:val="421"/>
        </w:trPr>
        <w:tc>
          <w:tcPr>
            <w:tcW w:w="6096"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7B1EDC">
              <w:rPr>
                <w:rFonts w:ascii="Cambria" w:hAnsi="Cambria" w:cs="Tahoma"/>
                <w:sz w:val="22"/>
                <w:szCs w:val="22"/>
                <w:u w:val="single"/>
              </w:rPr>
              <w:t xml:space="preserve">Efficacia nel controllo delle fasi operatorie </w:t>
            </w:r>
          </w:p>
          <w:p w:rsidR="0049488D" w:rsidRPr="007B1EDC" w:rsidRDefault="0049488D" w:rsidP="00B52095">
            <w:pPr>
              <w:ind w:left="290"/>
              <w:jc w:val="both"/>
              <w:rPr>
                <w:rFonts w:ascii="Cambria" w:hAnsi="Cambria" w:cs="Tahoma"/>
                <w:sz w:val="22"/>
                <w:szCs w:val="22"/>
              </w:rPr>
            </w:pPr>
            <w:r w:rsidRPr="007B1EDC">
              <w:rPr>
                <w:rFonts w:ascii="Cambria" w:hAnsi="Cambria" w:cs="Tahoma"/>
                <w:sz w:val="22"/>
                <w:szCs w:val="22"/>
              </w:rPr>
              <w:t xml:space="preserve">Il punteggio massimo sarà attribuito all’offerta che presenterà le </w:t>
            </w:r>
            <w:r w:rsidRPr="00B231B7">
              <w:rPr>
                <w:rFonts w:ascii="Cambria" w:hAnsi="Cambria" w:cs="Tahoma"/>
                <w:sz w:val="22"/>
                <w:szCs w:val="22"/>
              </w:rPr>
              <w:t>migliori prestazioni</w:t>
            </w:r>
            <w:ins w:id="5" w:author="Daniele Veritti" w:date="2016-01-28T11:47:00Z">
              <w:r w:rsidRPr="00B231B7">
                <w:rPr>
                  <w:rFonts w:ascii="Cambria" w:hAnsi="Cambria" w:cs="Tahoma"/>
                  <w:sz w:val="22"/>
                  <w:szCs w:val="22"/>
                </w:rPr>
                <w:t xml:space="preserve"> </w:t>
              </w:r>
            </w:ins>
            <w:r w:rsidRPr="00B231B7">
              <w:rPr>
                <w:rFonts w:ascii="Cambria" w:hAnsi="Cambria" w:cs="Tahoma"/>
                <w:sz w:val="22"/>
                <w:szCs w:val="22"/>
              </w:rPr>
              <w:t>in termini di efficacia clinica complessiva del sistema di controllo</w:t>
            </w:r>
            <w:r w:rsidRPr="007B1EDC">
              <w:rPr>
                <w:rFonts w:ascii="Cambria" w:hAnsi="Cambria" w:cs="Tahoma"/>
                <w:sz w:val="22"/>
                <w:szCs w:val="22"/>
              </w:rPr>
              <w:t xml:space="preserve"> della IOP</w:t>
            </w:r>
            <w:ins w:id="6" w:author="Daniele Veritti" w:date="2016-01-26T13:27:00Z">
              <w:r>
                <w:rPr>
                  <w:rFonts w:ascii="Cambria" w:hAnsi="Cambria" w:cs="Tahoma"/>
                  <w:sz w:val="22"/>
                  <w:szCs w:val="22"/>
                </w:rPr>
                <w:t xml:space="preserve"> </w:t>
              </w:r>
            </w:ins>
            <w:r w:rsidRPr="007B1EDC">
              <w:rPr>
                <w:rFonts w:ascii="Cambria" w:hAnsi="Cambria" w:cs="Tahoma"/>
                <w:sz w:val="22"/>
                <w:szCs w:val="22"/>
              </w:rPr>
              <w:t>e delle modalità di controllo del vuoto e del taglio, con preferenza per la modalità lineare e l’azionamento tramite comandi e regolazioni a pedale e telecomando e per le soluzioni che consentano di ridurre la possibilità di bruciature.</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Max 8 punti</w:t>
            </w:r>
          </w:p>
        </w:tc>
      </w:tr>
      <w:tr w:rsidR="0049488D" w:rsidRPr="007B1EDC" w:rsidTr="00B52095">
        <w:trPr>
          <w:trHeight w:val="316"/>
        </w:trPr>
        <w:tc>
          <w:tcPr>
            <w:tcW w:w="6096" w:type="dxa"/>
            <w:shd w:val="clear" w:color="auto" w:fill="auto"/>
            <w:vAlign w:val="center"/>
          </w:tcPr>
          <w:p w:rsidR="0049488D" w:rsidRPr="007B1EDC" w:rsidRDefault="0049488D" w:rsidP="0049488D">
            <w:pPr>
              <w:pStyle w:val="Corpotesto"/>
              <w:numPr>
                <w:ilvl w:val="0"/>
                <w:numId w:val="46"/>
              </w:numPr>
              <w:tabs>
                <w:tab w:val="clear" w:pos="720"/>
                <w:tab w:val="num" w:pos="290"/>
              </w:tabs>
              <w:spacing w:after="0"/>
              <w:ind w:left="290" w:hanging="290"/>
              <w:jc w:val="both"/>
              <w:rPr>
                <w:rFonts w:ascii="Cambria" w:hAnsi="Cambria" w:cs="Tahoma"/>
                <w:sz w:val="22"/>
                <w:szCs w:val="22"/>
                <w:u w:val="single"/>
              </w:rPr>
            </w:pPr>
            <w:r w:rsidRPr="007B1EDC">
              <w:rPr>
                <w:rFonts w:ascii="Cambria" w:hAnsi="Cambria" w:cs="Tahoma"/>
                <w:sz w:val="22"/>
                <w:szCs w:val="22"/>
                <w:u w:val="single"/>
              </w:rPr>
              <w:lastRenderedPageBreak/>
              <w:t>Unità ad ultrasuoni e relativi manipoli</w:t>
            </w:r>
          </w:p>
          <w:p w:rsidR="0049488D" w:rsidRPr="007B1EDC" w:rsidRDefault="0049488D" w:rsidP="00B52095">
            <w:pPr>
              <w:ind w:left="290"/>
              <w:jc w:val="both"/>
              <w:rPr>
                <w:rFonts w:ascii="Cambria" w:hAnsi="Cambria" w:cs="Tahoma"/>
                <w:sz w:val="22"/>
                <w:szCs w:val="22"/>
              </w:rPr>
            </w:pPr>
            <w:r w:rsidRPr="007B1EDC">
              <w:rPr>
                <w:rFonts w:ascii="Cambria" w:hAnsi="Cambria" w:cs="Tahoma"/>
                <w:sz w:val="22"/>
                <w:szCs w:val="22"/>
              </w:rPr>
              <w:t xml:space="preserve">Il punteggio massimo sarà attribuito alla proposta tecnologica che presenterà il maggior </w:t>
            </w:r>
            <w:r w:rsidRPr="004B08B2">
              <w:rPr>
                <w:rFonts w:ascii="Cambria" w:hAnsi="Cambria" w:cs="Tahoma"/>
                <w:sz w:val="22"/>
                <w:szCs w:val="22"/>
              </w:rPr>
              <w:t>numero e migliori</w:t>
            </w:r>
            <w:ins w:id="7" w:author="Daniele Veritti" w:date="2016-01-28T11:48:00Z">
              <w:r w:rsidRPr="004B08B2">
                <w:rPr>
                  <w:rFonts w:ascii="Cambria" w:hAnsi="Cambria" w:cs="Tahoma"/>
                  <w:sz w:val="22"/>
                  <w:szCs w:val="22"/>
                </w:rPr>
                <w:t xml:space="preserve"> </w:t>
              </w:r>
            </w:ins>
            <w:r w:rsidRPr="004B08B2">
              <w:rPr>
                <w:rFonts w:ascii="Cambria" w:hAnsi="Cambria" w:cs="Tahoma"/>
                <w:sz w:val="22"/>
                <w:szCs w:val="22"/>
              </w:rPr>
              <w:t>prestazioni</w:t>
            </w:r>
            <w:r>
              <w:rPr>
                <w:rFonts w:ascii="Cambria" w:hAnsi="Cambria" w:cs="Tahoma"/>
                <w:sz w:val="22"/>
                <w:szCs w:val="22"/>
              </w:rPr>
              <w:t xml:space="preserve"> </w:t>
            </w:r>
            <w:r w:rsidRPr="004B08B2">
              <w:rPr>
                <w:rFonts w:ascii="Cambria" w:hAnsi="Cambria" w:cs="Tahoma"/>
                <w:sz w:val="22"/>
                <w:szCs w:val="22"/>
              </w:rPr>
              <w:t>delle tecniche di emissione ad ultrasuoni, sia</w:t>
            </w:r>
            <w:r w:rsidRPr="007B1EDC">
              <w:rPr>
                <w:rFonts w:ascii="Cambria" w:hAnsi="Cambria" w:cs="Tahoma"/>
                <w:sz w:val="22"/>
                <w:szCs w:val="22"/>
              </w:rPr>
              <w:t xml:space="preserve"> consolidate che inno</w:t>
            </w:r>
            <w:r>
              <w:rPr>
                <w:rFonts w:ascii="Cambria" w:hAnsi="Cambria" w:cs="Tahoma"/>
                <w:sz w:val="22"/>
                <w:szCs w:val="22"/>
              </w:rPr>
              <w:t>vative e del relativo controllo</w:t>
            </w:r>
            <w:r w:rsidRPr="007B1EDC">
              <w:rPr>
                <w:rFonts w:ascii="Cambria" w:hAnsi="Cambria" w:cs="Tahoma"/>
                <w:sz w:val="22"/>
                <w:szCs w:val="22"/>
              </w:rPr>
              <w:t>. Saranno preferite le soluzioni che consentono il movimento della punta anche torsionale e l’utilizzo di punte angolate e/o rette.</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Max 5 punti</w:t>
            </w:r>
          </w:p>
        </w:tc>
      </w:tr>
      <w:tr w:rsidR="0049488D" w:rsidRPr="007B1EDC" w:rsidTr="00B52095">
        <w:trPr>
          <w:trHeight w:val="175"/>
        </w:trPr>
        <w:tc>
          <w:tcPr>
            <w:tcW w:w="6096"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rPr>
            </w:pPr>
            <w:r w:rsidRPr="007B1EDC">
              <w:rPr>
                <w:rFonts w:ascii="Cambria" w:hAnsi="Cambria" w:cs="Tahoma"/>
                <w:sz w:val="22"/>
                <w:szCs w:val="22"/>
                <w:u w:val="single"/>
              </w:rPr>
              <w:t>Unità aspirazione e di irrigazione</w:t>
            </w:r>
          </w:p>
          <w:p w:rsidR="0049488D" w:rsidRPr="007B1EDC" w:rsidRDefault="0049488D" w:rsidP="00B52095">
            <w:pPr>
              <w:ind w:left="290"/>
              <w:jc w:val="both"/>
              <w:rPr>
                <w:rFonts w:ascii="Cambria" w:hAnsi="Cambria" w:cs="Tahoma"/>
                <w:sz w:val="22"/>
                <w:szCs w:val="22"/>
              </w:rPr>
            </w:pPr>
            <w:r w:rsidRPr="007B1EDC">
              <w:rPr>
                <w:rFonts w:ascii="Cambria" w:hAnsi="Cambria" w:cs="Tahoma"/>
                <w:sz w:val="22"/>
                <w:szCs w:val="22"/>
              </w:rPr>
              <w:t xml:space="preserve">Il punteggio massimo sarà attribuito </w:t>
            </w:r>
            <w:r>
              <w:rPr>
                <w:rFonts w:ascii="Cambria" w:hAnsi="Cambria" w:cs="Tahoma"/>
                <w:sz w:val="22"/>
                <w:szCs w:val="22"/>
              </w:rPr>
              <w:t>al</w:t>
            </w:r>
            <w:r w:rsidRPr="007B1EDC">
              <w:rPr>
                <w:rFonts w:ascii="Cambria" w:hAnsi="Cambria" w:cs="Tahoma"/>
                <w:sz w:val="22"/>
                <w:szCs w:val="22"/>
              </w:rPr>
              <w:t>la soluzione tecnologica che permetta</w:t>
            </w:r>
            <w:r>
              <w:rPr>
                <w:rFonts w:ascii="Cambria" w:hAnsi="Cambria" w:cs="Tahoma"/>
                <w:sz w:val="22"/>
                <w:szCs w:val="22"/>
              </w:rPr>
              <w:t xml:space="preserve"> la migliore prestazione</w:t>
            </w:r>
            <w:r w:rsidRPr="007B1EDC">
              <w:rPr>
                <w:rFonts w:ascii="Cambria" w:hAnsi="Cambria" w:cs="Tahoma"/>
                <w:sz w:val="22"/>
                <w:szCs w:val="22"/>
              </w:rPr>
              <w:t xml:space="preserve"> </w:t>
            </w:r>
            <w:r>
              <w:rPr>
                <w:rFonts w:ascii="Cambria" w:hAnsi="Cambria" w:cs="Tahoma"/>
                <w:sz w:val="22"/>
                <w:szCs w:val="22"/>
              </w:rPr>
              <w:t>nella</w:t>
            </w:r>
            <w:r w:rsidRPr="007B1EDC">
              <w:rPr>
                <w:rFonts w:ascii="Cambria" w:hAnsi="Cambria" w:cs="Tahoma"/>
                <w:sz w:val="22"/>
                <w:szCs w:val="22"/>
              </w:rPr>
              <w:t xml:space="preserve"> </w:t>
            </w:r>
            <w:r>
              <w:rPr>
                <w:rFonts w:ascii="Cambria" w:hAnsi="Cambria" w:cs="Tahoma"/>
                <w:sz w:val="22"/>
                <w:szCs w:val="22"/>
              </w:rPr>
              <w:t>gestione</w:t>
            </w:r>
            <w:r w:rsidRPr="007B1EDC">
              <w:rPr>
                <w:rFonts w:ascii="Cambria" w:hAnsi="Cambria" w:cs="Tahoma"/>
                <w:sz w:val="22"/>
                <w:szCs w:val="22"/>
              </w:rPr>
              <w:t xml:space="preserve"> in modo automatizzato </w:t>
            </w:r>
            <w:r>
              <w:rPr>
                <w:rFonts w:ascii="Cambria" w:hAnsi="Cambria" w:cs="Tahoma"/>
                <w:sz w:val="22"/>
                <w:szCs w:val="22"/>
              </w:rPr>
              <w:t xml:space="preserve">dei </w:t>
            </w:r>
            <w:r w:rsidRPr="007B1EDC">
              <w:rPr>
                <w:rFonts w:ascii="Cambria" w:hAnsi="Cambria" w:cs="Tahoma"/>
                <w:sz w:val="22"/>
                <w:szCs w:val="22"/>
              </w:rPr>
              <w:t>livelli e grado di compensazione dell’infusione in ogni fase operativa.</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Max 8 punti</w:t>
            </w:r>
          </w:p>
        </w:tc>
      </w:tr>
      <w:tr w:rsidR="0049488D" w:rsidRPr="007B1EDC" w:rsidTr="00B52095">
        <w:trPr>
          <w:trHeight w:val="421"/>
        </w:trPr>
        <w:tc>
          <w:tcPr>
            <w:tcW w:w="6096" w:type="dxa"/>
            <w:shd w:val="clear" w:color="auto" w:fill="auto"/>
            <w:vAlign w:val="center"/>
          </w:tcPr>
          <w:p w:rsidR="0049488D" w:rsidRPr="00F87089"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F87089">
              <w:rPr>
                <w:rFonts w:ascii="Cambria" w:hAnsi="Cambria" w:cs="Tahoma"/>
                <w:sz w:val="22"/>
                <w:szCs w:val="22"/>
                <w:u w:val="single"/>
              </w:rPr>
              <w:t>Frequenza di taglio programmabile del vitrectomo anteriore e posteriore</w:t>
            </w:r>
          </w:p>
          <w:p w:rsidR="0049488D" w:rsidRPr="007B1EDC" w:rsidRDefault="0049488D" w:rsidP="00B52095">
            <w:pPr>
              <w:ind w:left="290"/>
              <w:jc w:val="both"/>
              <w:rPr>
                <w:rFonts w:ascii="Cambria" w:hAnsi="Cambria" w:cs="Tahoma"/>
                <w:sz w:val="22"/>
                <w:szCs w:val="22"/>
                <w:u w:val="single"/>
              </w:rPr>
            </w:pPr>
            <w:r w:rsidRPr="007B1EDC">
              <w:rPr>
                <w:rFonts w:ascii="Cambria" w:hAnsi="Cambria" w:cs="Tahoma"/>
                <w:sz w:val="22"/>
                <w:szCs w:val="22"/>
              </w:rPr>
              <w:t>Il punteggio massimo sarà attribuito all’offerta che presenterà la più alta frequenza di taglio programmabile, espressa in n. tagli/min</w:t>
            </w:r>
          </w:p>
        </w:tc>
        <w:tc>
          <w:tcPr>
            <w:tcW w:w="3260" w:type="dxa"/>
            <w:shd w:val="clear" w:color="auto" w:fill="auto"/>
            <w:vAlign w:val="center"/>
          </w:tcPr>
          <w:p w:rsidR="0049488D" w:rsidRPr="007B1EDC" w:rsidRDefault="0049488D" w:rsidP="00B52095">
            <w:pPr>
              <w:jc w:val="center"/>
              <w:rPr>
                <w:rFonts w:ascii="Cambria" w:hAnsi="Cambria" w:cs="Tahoma"/>
                <w:sz w:val="22"/>
                <w:szCs w:val="22"/>
              </w:rPr>
            </w:pPr>
            <w:r w:rsidRPr="007B1EDC">
              <w:rPr>
                <w:rFonts w:ascii="Cambria" w:hAnsi="Cambria" w:cs="Tahoma"/>
                <w:b/>
                <w:sz w:val="22"/>
                <w:szCs w:val="22"/>
              </w:rPr>
              <w:t>Max 3 punti</w:t>
            </w:r>
          </w:p>
        </w:tc>
      </w:tr>
      <w:tr w:rsidR="0049488D" w:rsidRPr="007B1EDC" w:rsidTr="00B52095">
        <w:trPr>
          <w:trHeight w:val="421"/>
        </w:trPr>
        <w:tc>
          <w:tcPr>
            <w:tcW w:w="6096"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7B1EDC">
              <w:rPr>
                <w:rFonts w:ascii="Cambria" w:hAnsi="Cambria" w:cs="Tahoma"/>
                <w:sz w:val="22"/>
                <w:szCs w:val="22"/>
                <w:u w:val="single"/>
              </w:rPr>
              <w:t>Doppia pompa di aspirazione</w:t>
            </w:r>
          </w:p>
          <w:p w:rsidR="0049488D" w:rsidRPr="007B1EDC" w:rsidRDefault="0049488D" w:rsidP="00B52095">
            <w:pPr>
              <w:ind w:left="290"/>
              <w:jc w:val="both"/>
              <w:rPr>
                <w:rFonts w:ascii="Cambria" w:hAnsi="Cambria" w:cs="Tahoma"/>
                <w:sz w:val="22"/>
                <w:szCs w:val="22"/>
              </w:rPr>
            </w:pPr>
            <w:r w:rsidRPr="007B1EDC">
              <w:rPr>
                <w:rFonts w:ascii="Cambria" w:hAnsi="Cambria" w:cs="Tahoma"/>
                <w:sz w:val="22"/>
                <w:szCs w:val="22"/>
              </w:rPr>
              <w:t>Il punteggio massimo sarà attribuito alla proposta che presenterà le migliori caratteristiche prestazionali</w:t>
            </w:r>
          </w:p>
        </w:tc>
        <w:tc>
          <w:tcPr>
            <w:tcW w:w="3260" w:type="dxa"/>
            <w:shd w:val="clear" w:color="auto" w:fill="auto"/>
            <w:vAlign w:val="center"/>
          </w:tcPr>
          <w:p w:rsidR="0049488D" w:rsidRPr="007B1EDC" w:rsidRDefault="0049488D" w:rsidP="00B52095">
            <w:pPr>
              <w:jc w:val="center"/>
              <w:rPr>
                <w:rFonts w:ascii="Cambria" w:hAnsi="Cambria" w:cs="Tahoma"/>
                <w:sz w:val="22"/>
                <w:szCs w:val="22"/>
              </w:rPr>
            </w:pPr>
            <w:bookmarkStart w:id="8" w:name="OLE_LINK3"/>
            <w:bookmarkStart w:id="9" w:name="OLE_LINK4"/>
            <w:bookmarkEnd w:id="8"/>
            <w:bookmarkEnd w:id="9"/>
          </w:p>
          <w:p w:rsidR="0049488D" w:rsidRPr="007B1EDC" w:rsidRDefault="0049488D" w:rsidP="00B52095">
            <w:pPr>
              <w:jc w:val="center"/>
              <w:rPr>
                <w:rFonts w:ascii="Cambria" w:hAnsi="Cambria" w:cs="Tahoma"/>
                <w:sz w:val="22"/>
                <w:szCs w:val="22"/>
              </w:rPr>
            </w:pPr>
            <w:r w:rsidRPr="007B1EDC">
              <w:rPr>
                <w:rFonts w:ascii="Cambria" w:hAnsi="Cambria" w:cs="Tahoma"/>
                <w:b/>
                <w:sz w:val="22"/>
                <w:szCs w:val="22"/>
              </w:rPr>
              <w:t>Max 3 punti</w:t>
            </w:r>
          </w:p>
        </w:tc>
      </w:tr>
      <w:tr w:rsidR="0049488D" w:rsidRPr="007B1EDC" w:rsidTr="00B52095">
        <w:trPr>
          <w:trHeight w:val="175"/>
        </w:trPr>
        <w:tc>
          <w:tcPr>
            <w:tcW w:w="6096"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7B1EDC">
              <w:rPr>
                <w:rFonts w:ascii="Cambria" w:hAnsi="Cambria" w:cs="Tahoma"/>
                <w:sz w:val="22"/>
                <w:szCs w:val="22"/>
                <w:u w:val="single"/>
              </w:rPr>
              <w:t>Unità automatica di gestione gas sostitutivo</w:t>
            </w:r>
            <w:r w:rsidRPr="007B1EDC">
              <w:rPr>
                <w:rFonts w:ascii="Cambria" w:hAnsi="Cambria" w:cs="Tahoma"/>
                <w:sz w:val="22"/>
                <w:szCs w:val="22"/>
              </w:rPr>
              <w:t xml:space="preserve"> che permetta la preparazione del gas sostitutivo da iniettare nell’ occhio</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4 (presente)</w:t>
            </w:r>
          </w:p>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0 (non presente)</w:t>
            </w:r>
          </w:p>
        </w:tc>
      </w:tr>
      <w:tr w:rsidR="0049488D" w:rsidRPr="007B1EDC" w:rsidTr="00B52095">
        <w:trPr>
          <w:trHeight w:val="193"/>
        </w:trPr>
        <w:tc>
          <w:tcPr>
            <w:tcW w:w="6096"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7B1EDC">
              <w:rPr>
                <w:rFonts w:ascii="Cambria" w:hAnsi="Cambria" w:cs="Tahoma"/>
                <w:sz w:val="22"/>
                <w:szCs w:val="22"/>
                <w:u w:val="single"/>
              </w:rPr>
              <w:t>Materiale di consumo</w:t>
            </w:r>
          </w:p>
          <w:p w:rsidR="0049488D" w:rsidRPr="007B1EDC" w:rsidRDefault="0049488D" w:rsidP="00B52095">
            <w:pPr>
              <w:pStyle w:val="Corpotesto"/>
              <w:tabs>
                <w:tab w:val="num" w:pos="290"/>
              </w:tabs>
              <w:ind w:left="290"/>
              <w:rPr>
                <w:rFonts w:ascii="Cambria" w:hAnsi="Cambria" w:cs="Tahoma"/>
                <w:sz w:val="22"/>
                <w:szCs w:val="22"/>
              </w:rPr>
            </w:pPr>
            <w:r w:rsidRPr="007B1EDC">
              <w:rPr>
                <w:rFonts w:ascii="Cambria" w:hAnsi="Cambria" w:cs="Tahoma"/>
                <w:sz w:val="22"/>
                <w:szCs w:val="22"/>
              </w:rPr>
              <w:t>Il punteggio massimo sarà attribuito alla proposta che presenterà la miglior qualità del materiale di consumo dal punto di vista dell’efficacia clinica e dell’ergonomia d’uso delle diverse componenti dei pack, anche in relazione alla gamma di misure disponibili oltre a quelle minime richieste</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Max 5 punti</w:t>
            </w:r>
          </w:p>
        </w:tc>
      </w:tr>
      <w:tr w:rsidR="0049488D" w:rsidRPr="007B1EDC" w:rsidTr="00B52095">
        <w:trPr>
          <w:trHeight w:val="299"/>
        </w:trPr>
        <w:tc>
          <w:tcPr>
            <w:tcW w:w="6096" w:type="dxa"/>
            <w:shd w:val="clear" w:color="auto" w:fill="auto"/>
            <w:vAlign w:val="center"/>
          </w:tcPr>
          <w:p w:rsidR="0049488D" w:rsidRPr="007B1EDC" w:rsidRDefault="0049488D" w:rsidP="0049488D">
            <w:pPr>
              <w:pStyle w:val="Corpotesto"/>
              <w:numPr>
                <w:ilvl w:val="0"/>
                <w:numId w:val="46"/>
              </w:numPr>
              <w:tabs>
                <w:tab w:val="clear" w:pos="720"/>
                <w:tab w:val="num" w:pos="290"/>
              </w:tabs>
              <w:spacing w:after="0"/>
              <w:ind w:left="290" w:hanging="290"/>
              <w:rPr>
                <w:rFonts w:ascii="Cambria" w:hAnsi="Cambria" w:cs="Tahoma"/>
                <w:sz w:val="22"/>
                <w:szCs w:val="22"/>
                <w:u w:val="single"/>
              </w:rPr>
            </w:pPr>
            <w:r w:rsidRPr="007B1EDC">
              <w:rPr>
                <w:rFonts w:ascii="Cambria" w:hAnsi="Cambria" w:cs="Tahoma"/>
                <w:sz w:val="22"/>
                <w:szCs w:val="22"/>
                <w:u w:val="single"/>
              </w:rPr>
              <w:t xml:space="preserve">Caratteristiche di programmazione,  di registrazione e di trasferimento dei dati </w:t>
            </w:r>
          </w:p>
          <w:p w:rsidR="0049488D" w:rsidRPr="007B1EDC" w:rsidRDefault="0049488D" w:rsidP="00B52095">
            <w:pPr>
              <w:ind w:left="290"/>
              <w:jc w:val="both"/>
              <w:rPr>
                <w:rFonts w:ascii="Cambria" w:hAnsi="Cambria" w:cs="Tahoma"/>
                <w:sz w:val="22"/>
                <w:szCs w:val="22"/>
              </w:rPr>
            </w:pPr>
            <w:r w:rsidRPr="007B1EDC">
              <w:rPr>
                <w:rFonts w:ascii="Cambria" w:hAnsi="Cambria" w:cs="Tahoma"/>
                <w:sz w:val="22"/>
                <w:szCs w:val="22"/>
              </w:rPr>
              <w:t xml:space="preserve">Il punteggio massimo sarà attribuito all’offerta che presenterà la migliore combinazione fra le possibilità di impostazione dei parametri operativi e dei relativi programmi, le modalità di registrazione integrata e di trasferimento dei dati utilizzati. </w:t>
            </w:r>
          </w:p>
        </w:tc>
        <w:tc>
          <w:tcPr>
            <w:tcW w:w="3260" w:type="dxa"/>
            <w:shd w:val="clear" w:color="auto" w:fill="auto"/>
            <w:vAlign w:val="center"/>
          </w:tcPr>
          <w:p w:rsidR="0049488D" w:rsidRPr="007B1EDC" w:rsidRDefault="0049488D" w:rsidP="00B52095">
            <w:pPr>
              <w:jc w:val="center"/>
              <w:rPr>
                <w:rFonts w:ascii="Cambria" w:hAnsi="Cambria" w:cs="Tahoma"/>
                <w:b/>
                <w:sz w:val="22"/>
                <w:szCs w:val="22"/>
              </w:rPr>
            </w:pPr>
            <w:r w:rsidRPr="007B1EDC">
              <w:rPr>
                <w:rFonts w:ascii="Cambria" w:hAnsi="Cambria" w:cs="Tahoma"/>
                <w:b/>
                <w:sz w:val="22"/>
                <w:szCs w:val="22"/>
              </w:rPr>
              <w:t>Max 1 punto</w:t>
            </w:r>
          </w:p>
        </w:tc>
      </w:tr>
    </w:tbl>
    <w:p w:rsidR="0049488D" w:rsidRDefault="0049488D" w:rsidP="0049488D">
      <w:pPr>
        <w:jc w:val="both"/>
        <w:rPr>
          <w:sz w:val="24"/>
          <w:szCs w:val="24"/>
          <w:highlight w:val="yellow"/>
        </w:rPr>
      </w:pPr>
    </w:p>
    <w:p w:rsidR="0049488D" w:rsidRPr="0080798F" w:rsidRDefault="0049488D" w:rsidP="0049488D">
      <w:pPr>
        <w:jc w:val="both"/>
        <w:rPr>
          <w:sz w:val="24"/>
          <w:szCs w:val="24"/>
          <w:highlight w:val="yellow"/>
        </w:rPr>
      </w:pPr>
    </w:p>
    <w:p w:rsidR="0049488D" w:rsidRPr="00A87C86" w:rsidRDefault="0049488D" w:rsidP="0049488D">
      <w:pPr>
        <w:jc w:val="both"/>
        <w:rPr>
          <w:sz w:val="24"/>
          <w:szCs w:val="24"/>
          <w:highlight w:val="yellow"/>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3260"/>
      </w:tblGrid>
      <w:tr w:rsidR="0049488D" w:rsidRPr="00FE397B" w:rsidTr="00B52095">
        <w:tc>
          <w:tcPr>
            <w:tcW w:w="9356" w:type="dxa"/>
            <w:gridSpan w:val="2"/>
            <w:shd w:val="clear" w:color="auto" w:fill="DDD9C3"/>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LOTTO 2</w:t>
            </w:r>
          </w:p>
        </w:tc>
      </w:tr>
      <w:tr w:rsidR="0049488D" w:rsidRPr="00FE397B" w:rsidTr="00B52095">
        <w:tc>
          <w:tcPr>
            <w:tcW w:w="6096"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Descrizione</w:t>
            </w:r>
          </w:p>
        </w:tc>
        <w:tc>
          <w:tcPr>
            <w:tcW w:w="3260"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Punteggi</w:t>
            </w:r>
          </w:p>
        </w:tc>
      </w:tr>
      <w:tr w:rsidR="0049488D" w:rsidRPr="00FE397B" w:rsidTr="00B52095">
        <w:trPr>
          <w:trHeight w:val="404"/>
        </w:trPr>
        <w:tc>
          <w:tcPr>
            <w:tcW w:w="6096" w:type="dxa"/>
            <w:shd w:val="clear" w:color="auto" w:fill="auto"/>
            <w:vAlign w:val="center"/>
          </w:tcPr>
          <w:p w:rsidR="0049488D" w:rsidRPr="00FE397B"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FE397B">
              <w:rPr>
                <w:rFonts w:ascii="Cambria" w:hAnsi="Cambria" w:cs="Tahoma"/>
                <w:sz w:val="22"/>
                <w:szCs w:val="22"/>
                <w:u w:val="single"/>
              </w:rPr>
              <w:t>Ergonomia</w:t>
            </w:r>
          </w:p>
          <w:p w:rsidR="0049488D" w:rsidRPr="00FE397B" w:rsidRDefault="0049488D" w:rsidP="00B52095">
            <w:pPr>
              <w:ind w:left="290"/>
              <w:jc w:val="both"/>
              <w:rPr>
                <w:rFonts w:ascii="Cambria" w:hAnsi="Cambria" w:cs="Tahoma"/>
                <w:sz w:val="22"/>
                <w:szCs w:val="22"/>
                <w:highlight w:val="yellow"/>
              </w:rPr>
            </w:pPr>
            <w:r w:rsidRPr="00FE397B">
              <w:rPr>
                <w:rFonts w:ascii="Cambria" w:hAnsi="Cambria" w:cs="Tahoma"/>
                <w:sz w:val="22"/>
                <w:szCs w:val="22"/>
              </w:rPr>
              <w:t>Il punteggio massimo sarà attribuito all’offerta che presenterà</w:t>
            </w:r>
            <w:ins w:id="10" w:author="Daniele Veritti" w:date="2016-01-29T11:30:00Z">
              <w:r>
                <w:rPr>
                  <w:rFonts w:ascii="Cambria" w:hAnsi="Cambria" w:cs="Tahoma"/>
                  <w:sz w:val="22"/>
                  <w:szCs w:val="22"/>
                </w:rPr>
                <w:t xml:space="preserve"> </w:t>
              </w:r>
            </w:ins>
            <w:del w:id="11" w:author="Daniele Veritti" w:date="2016-01-29T11:30:00Z">
              <w:r w:rsidRPr="00FE397B" w:rsidDel="000D604A">
                <w:rPr>
                  <w:rFonts w:ascii="Cambria" w:hAnsi="Cambria" w:cs="Tahoma"/>
                  <w:sz w:val="22"/>
                  <w:szCs w:val="22"/>
                </w:rPr>
                <w:delText xml:space="preserve"> </w:delText>
              </w:r>
            </w:del>
            <w:r w:rsidRPr="00FE397B">
              <w:rPr>
                <w:rFonts w:ascii="Cambria" w:hAnsi="Cambria" w:cs="Tahoma"/>
                <w:sz w:val="22"/>
                <w:szCs w:val="22"/>
              </w:rPr>
              <w:t>la migliore ergonomia complessiva dello strumento, intesa come combinazione delle caratteristiche di praticità d’uso dell’apparecchiatura, del relativo ingombro, della semplicità, immediatezza e completezza dei comandi (es: possibilità di comando touch screen) sulla piattaforma e dell’interfaccia utente, quest’ultima in termini di quantità e tipologia dei parametri impostati e di lavoro</w:t>
            </w:r>
            <w:ins w:id="12" w:author="Daniele Veritti" w:date="2016-01-26T12:01:00Z">
              <w:r>
                <w:rPr>
                  <w:rFonts w:ascii="Cambria" w:hAnsi="Cambria" w:cs="Tahoma"/>
                  <w:sz w:val="22"/>
                  <w:szCs w:val="22"/>
                </w:rPr>
                <w:t xml:space="preserve"> </w:t>
              </w:r>
            </w:ins>
            <w:del w:id="13" w:author="Daniele Veritti" w:date="2016-01-26T12:01:00Z">
              <w:r w:rsidRPr="00FE397B" w:rsidDel="0025023C">
                <w:rPr>
                  <w:rFonts w:ascii="Cambria" w:hAnsi="Cambria" w:cs="Tahoma"/>
                  <w:sz w:val="22"/>
                  <w:szCs w:val="22"/>
                </w:rPr>
                <w:delText xml:space="preserve"> </w:delText>
              </w:r>
            </w:del>
            <w:r w:rsidRPr="00FE397B">
              <w:rPr>
                <w:rFonts w:ascii="Cambria" w:hAnsi="Cambria" w:cs="Tahoma"/>
                <w:sz w:val="22"/>
                <w:szCs w:val="22"/>
              </w:rPr>
              <w:t>visualizzabili sul pannello o sullo schermo.</w:t>
            </w:r>
          </w:p>
        </w:tc>
        <w:tc>
          <w:tcPr>
            <w:tcW w:w="3260" w:type="dxa"/>
            <w:shd w:val="clear" w:color="auto" w:fill="auto"/>
            <w:vAlign w:val="center"/>
          </w:tcPr>
          <w:p w:rsidR="0049488D" w:rsidRPr="00FE397B" w:rsidRDefault="0049488D" w:rsidP="00B52095">
            <w:pPr>
              <w:jc w:val="center"/>
              <w:rPr>
                <w:rFonts w:ascii="Cambria" w:hAnsi="Cambria" w:cs="Tahoma"/>
                <w:b/>
                <w:sz w:val="22"/>
                <w:szCs w:val="22"/>
                <w:highlight w:val="yellow"/>
              </w:rPr>
            </w:pPr>
            <w:r w:rsidRPr="00FE397B">
              <w:rPr>
                <w:rFonts w:ascii="Cambria" w:hAnsi="Cambria" w:cs="Tahoma"/>
                <w:b/>
                <w:sz w:val="22"/>
                <w:szCs w:val="22"/>
              </w:rPr>
              <w:t>Max 3 punti</w:t>
            </w:r>
          </w:p>
        </w:tc>
      </w:tr>
      <w:tr w:rsidR="0049488D" w:rsidRPr="00FE397B" w:rsidTr="00B52095">
        <w:trPr>
          <w:trHeight w:val="421"/>
        </w:trPr>
        <w:tc>
          <w:tcPr>
            <w:tcW w:w="6096" w:type="dxa"/>
            <w:shd w:val="clear" w:color="auto" w:fill="auto"/>
            <w:vAlign w:val="center"/>
          </w:tcPr>
          <w:p w:rsidR="0049488D" w:rsidRPr="00FE397B"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FE397B">
              <w:rPr>
                <w:rFonts w:ascii="Cambria" w:hAnsi="Cambria" w:cs="Tahoma"/>
                <w:sz w:val="22"/>
                <w:szCs w:val="22"/>
                <w:u w:val="single"/>
              </w:rPr>
              <w:t xml:space="preserve">Efficacia nel controllo delle fasi operatorie </w:t>
            </w:r>
          </w:p>
          <w:p w:rsidR="0049488D" w:rsidRPr="00FE397B" w:rsidRDefault="0049488D" w:rsidP="00B52095">
            <w:pPr>
              <w:ind w:left="290"/>
              <w:jc w:val="both"/>
              <w:rPr>
                <w:rFonts w:ascii="Cambria" w:hAnsi="Cambria" w:cs="Tahoma"/>
                <w:sz w:val="22"/>
                <w:szCs w:val="22"/>
              </w:rPr>
            </w:pPr>
            <w:r w:rsidRPr="00FE397B">
              <w:rPr>
                <w:rFonts w:ascii="Cambria" w:hAnsi="Cambria" w:cs="Tahoma"/>
                <w:sz w:val="22"/>
                <w:szCs w:val="22"/>
              </w:rPr>
              <w:t xml:space="preserve">Il punteggio massimo sarà attribuito all’offerta che </w:t>
            </w:r>
            <w:r w:rsidRPr="00FE397B">
              <w:rPr>
                <w:rFonts w:ascii="Cambria" w:hAnsi="Cambria" w:cs="Tahoma"/>
                <w:sz w:val="22"/>
                <w:szCs w:val="22"/>
              </w:rPr>
              <w:lastRenderedPageBreak/>
              <w:t xml:space="preserve">presenterà le migliori </w:t>
            </w:r>
            <w:r w:rsidRPr="0033403B">
              <w:rPr>
                <w:rFonts w:ascii="Cambria" w:hAnsi="Cambria" w:cs="Tahoma"/>
                <w:sz w:val="22"/>
                <w:szCs w:val="22"/>
              </w:rPr>
              <w:t>prestazioni</w:t>
            </w:r>
            <w:ins w:id="14" w:author="Daniele Veritti" w:date="2016-01-28T11:51:00Z">
              <w:r w:rsidRPr="0033403B">
                <w:rPr>
                  <w:rFonts w:ascii="Cambria" w:hAnsi="Cambria" w:cs="Tahoma"/>
                  <w:sz w:val="22"/>
                  <w:szCs w:val="22"/>
                </w:rPr>
                <w:t xml:space="preserve"> </w:t>
              </w:r>
            </w:ins>
            <w:r w:rsidRPr="0033403B">
              <w:rPr>
                <w:rFonts w:ascii="Cambria" w:hAnsi="Cambria" w:cs="Tahoma"/>
                <w:sz w:val="22"/>
                <w:szCs w:val="22"/>
              </w:rPr>
              <w:t>in termini di efficacia clinica complessiva del sistema di controllo della</w:t>
            </w:r>
            <w:r w:rsidRPr="00FE397B">
              <w:rPr>
                <w:rFonts w:ascii="Cambria" w:hAnsi="Cambria" w:cs="Tahoma"/>
                <w:sz w:val="22"/>
                <w:szCs w:val="22"/>
              </w:rPr>
              <w:t xml:space="preserve"> IOP e delle modalità di controllo del vuoto e del taglio, con preferenza per la modalità lineare e l’azionamento tramite comandi e regolazioni a pedale </w:t>
            </w:r>
            <w:ins w:id="15" w:author="nonino.alberto" w:date="2015-10-12T09:42:00Z">
              <w:r w:rsidRPr="00FE397B">
                <w:rPr>
                  <w:rFonts w:ascii="Cambria" w:hAnsi="Cambria" w:cs="Tahoma"/>
                  <w:sz w:val="22"/>
                  <w:szCs w:val="22"/>
                </w:rPr>
                <w:t>(</w:t>
              </w:r>
            </w:ins>
            <w:r w:rsidRPr="00FE397B">
              <w:rPr>
                <w:rFonts w:ascii="Cambria" w:hAnsi="Cambria" w:cs="Tahoma"/>
                <w:sz w:val="22"/>
                <w:szCs w:val="22"/>
              </w:rPr>
              <w:t>con eventuale presenza di pedale wireless con controllo laser integrato) e telecomando e per le soluzioni che consentano di ridurre la possibilità di bruciature.</w:t>
            </w:r>
          </w:p>
        </w:tc>
        <w:tc>
          <w:tcPr>
            <w:tcW w:w="3260"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lastRenderedPageBreak/>
              <w:t>Max 7 punti</w:t>
            </w:r>
          </w:p>
        </w:tc>
      </w:tr>
      <w:tr w:rsidR="0049488D" w:rsidRPr="00FE397B" w:rsidTr="00B52095">
        <w:trPr>
          <w:trHeight w:val="316"/>
        </w:trPr>
        <w:tc>
          <w:tcPr>
            <w:tcW w:w="6096" w:type="dxa"/>
            <w:shd w:val="clear" w:color="auto" w:fill="auto"/>
            <w:vAlign w:val="center"/>
          </w:tcPr>
          <w:p w:rsidR="0049488D" w:rsidRPr="00FE397B" w:rsidRDefault="0049488D" w:rsidP="0049488D">
            <w:pPr>
              <w:pStyle w:val="Corpotesto"/>
              <w:numPr>
                <w:ilvl w:val="0"/>
                <w:numId w:val="46"/>
              </w:numPr>
              <w:tabs>
                <w:tab w:val="clear" w:pos="720"/>
                <w:tab w:val="num" w:pos="290"/>
              </w:tabs>
              <w:spacing w:after="0"/>
              <w:ind w:left="290" w:hanging="290"/>
              <w:jc w:val="both"/>
              <w:rPr>
                <w:rFonts w:ascii="Cambria" w:hAnsi="Cambria" w:cs="Tahoma"/>
                <w:sz w:val="22"/>
                <w:szCs w:val="22"/>
                <w:u w:val="single"/>
              </w:rPr>
            </w:pPr>
            <w:r w:rsidRPr="00FE397B">
              <w:rPr>
                <w:rFonts w:ascii="Cambria" w:hAnsi="Cambria" w:cs="Tahoma"/>
                <w:sz w:val="22"/>
                <w:szCs w:val="22"/>
                <w:u w:val="single"/>
              </w:rPr>
              <w:lastRenderedPageBreak/>
              <w:t>Unità ad ultrasuoni e relativi manipoli</w:t>
            </w:r>
          </w:p>
          <w:p w:rsidR="0049488D" w:rsidRPr="00FE397B" w:rsidRDefault="0049488D" w:rsidP="00B52095">
            <w:pPr>
              <w:ind w:left="290"/>
              <w:jc w:val="both"/>
              <w:rPr>
                <w:rFonts w:ascii="Cambria" w:hAnsi="Cambria" w:cs="Tahoma"/>
                <w:sz w:val="22"/>
                <w:szCs w:val="22"/>
              </w:rPr>
            </w:pPr>
            <w:r w:rsidRPr="00FE397B">
              <w:rPr>
                <w:rFonts w:ascii="Cambria" w:hAnsi="Cambria" w:cs="Tahoma"/>
                <w:sz w:val="22"/>
                <w:szCs w:val="22"/>
              </w:rPr>
              <w:t>Il punteggio massimo sarà attribuito alla proposta tecnologica che presenterà il maggior numero</w:t>
            </w:r>
            <w:r>
              <w:rPr>
                <w:rFonts w:ascii="Cambria" w:hAnsi="Cambria" w:cs="Tahoma"/>
                <w:sz w:val="22"/>
                <w:szCs w:val="22"/>
              </w:rPr>
              <w:t xml:space="preserve"> </w:t>
            </w:r>
            <w:r w:rsidRPr="0033403B">
              <w:rPr>
                <w:rFonts w:ascii="Cambria" w:hAnsi="Cambria" w:cs="Tahoma"/>
                <w:sz w:val="22"/>
                <w:szCs w:val="22"/>
              </w:rPr>
              <w:t>e la miglior performance di tecniche di emissione ad ultrasuoni,</w:t>
            </w:r>
            <w:r w:rsidRPr="00FE397B">
              <w:rPr>
                <w:rFonts w:ascii="Cambria" w:hAnsi="Cambria" w:cs="Tahoma"/>
                <w:sz w:val="22"/>
                <w:szCs w:val="22"/>
              </w:rPr>
              <w:t xml:space="preserve"> sia consolidate che innovative e del relativo controllo, sia a punta occlusa che disocclusa. Saranno preferite le soluzioni a bassa frequenza </w:t>
            </w:r>
          </w:p>
        </w:tc>
        <w:tc>
          <w:tcPr>
            <w:tcW w:w="3260"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Max 4 punti</w:t>
            </w:r>
          </w:p>
        </w:tc>
      </w:tr>
      <w:tr w:rsidR="0049488D" w:rsidRPr="00FE397B" w:rsidTr="00B52095">
        <w:trPr>
          <w:trHeight w:val="175"/>
        </w:trPr>
        <w:tc>
          <w:tcPr>
            <w:tcW w:w="6096" w:type="dxa"/>
            <w:shd w:val="clear" w:color="auto" w:fill="auto"/>
            <w:vAlign w:val="center"/>
          </w:tcPr>
          <w:p w:rsidR="0049488D" w:rsidRPr="00FE397B" w:rsidRDefault="0049488D" w:rsidP="0049488D">
            <w:pPr>
              <w:numPr>
                <w:ilvl w:val="0"/>
                <w:numId w:val="47"/>
              </w:numPr>
              <w:tabs>
                <w:tab w:val="clear" w:pos="720"/>
                <w:tab w:val="num" w:pos="290"/>
              </w:tabs>
              <w:ind w:left="290" w:hanging="290"/>
              <w:jc w:val="both"/>
              <w:rPr>
                <w:rFonts w:ascii="Cambria" w:hAnsi="Cambria" w:cs="Tahoma"/>
                <w:sz w:val="22"/>
                <w:szCs w:val="22"/>
              </w:rPr>
            </w:pPr>
            <w:r w:rsidRPr="00FE397B">
              <w:rPr>
                <w:rFonts w:ascii="Cambria" w:hAnsi="Cambria" w:cs="Tahoma"/>
                <w:sz w:val="22"/>
                <w:szCs w:val="22"/>
                <w:u w:val="single"/>
              </w:rPr>
              <w:t>Unità aspirazione e di irrigazione</w:t>
            </w:r>
          </w:p>
          <w:p w:rsidR="0049488D" w:rsidRPr="00FE397B" w:rsidRDefault="0049488D" w:rsidP="00B52095">
            <w:pPr>
              <w:ind w:left="290"/>
              <w:jc w:val="both"/>
              <w:rPr>
                <w:rFonts w:ascii="Cambria" w:hAnsi="Cambria" w:cs="Tahoma"/>
                <w:sz w:val="22"/>
                <w:szCs w:val="22"/>
                <w:highlight w:val="yellow"/>
              </w:rPr>
            </w:pPr>
            <w:r w:rsidRPr="0033403B">
              <w:rPr>
                <w:rFonts w:ascii="Cambria" w:hAnsi="Cambria" w:cs="Tahoma"/>
                <w:sz w:val="22"/>
                <w:szCs w:val="22"/>
              </w:rPr>
              <w:t>Il punteggio massimo sarà attribuito all’offerta che presenterà la soluzione tecnologica che permetta la migliore prestazione nella gestione in modo automatizzato dei livelli e grado di compensazione dell’infusione in ogni fase operativa.</w:t>
            </w:r>
          </w:p>
        </w:tc>
        <w:tc>
          <w:tcPr>
            <w:tcW w:w="3260" w:type="dxa"/>
            <w:shd w:val="clear" w:color="auto" w:fill="auto"/>
            <w:vAlign w:val="center"/>
          </w:tcPr>
          <w:p w:rsidR="0049488D" w:rsidRPr="00FE397B" w:rsidRDefault="0049488D" w:rsidP="00B52095">
            <w:pPr>
              <w:jc w:val="center"/>
              <w:rPr>
                <w:rFonts w:ascii="Cambria" w:hAnsi="Cambria" w:cs="Tahoma"/>
                <w:b/>
                <w:sz w:val="22"/>
                <w:szCs w:val="22"/>
                <w:highlight w:val="yellow"/>
              </w:rPr>
            </w:pPr>
            <w:r w:rsidRPr="00FE397B">
              <w:rPr>
                <w:rFonts w:ascii="Cambria" w:hAnsi="Cambria" w:cs="Tahoma"/>
                <w:b/>
                <w:sz w:val="22"/>
                <w:szCs w:val="22"/>
              </w:rPr>
              <w:t>Max 5 punti</w:t>
            </w:r>
          </w:p>
        </w:tc>
      </w:tr>
      <w:tr w:rsidR="0049488D" w:rsidRPr="00FE397B" w:rsidTr="00B52095">
        <w:trPr>
          <w:trHeight w:val="421"/>
        </w:trPr>
        <w:tc>
          <w:tcPr>
            <w:tcW w:w="6096" w:type="dxa"/>
            <w:shd w:val="clear" w:color="auto" w:fill="auto"/>
            <w:vAlign w:val="center"/>
          </w:tcPr>
          <w:p w:rsidR="0049488D" w:rsidRPr="0033403B"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33403B">
              <w:rPr>
                <w:rFonts w:ascii="Cambria" w:hAnsi="Cambria" w:cs="Tahoma"/>
                <w:sz w:val="22"/>
                <w:szCs w:val="22"/>
                <w:u w:val="single"/>
              </w:rPr>
              <w:t xml:space="preserve">Qualità di taglio del vitrectomo </w:t>
            </w:r>
          </w:p>
          <w:p w:rsidR="0049488D" w:rsidRPr="00FE397B" w:rsidRDefault="0049488D" w:rsidP="00B52095">
            <w:pPr>
              <w:ind w:left="290"/>
              <w:jc w:val="both"/>
              <w:rPr>
                <w:rFonts w:ascii="Cambria" w:hAnsi="Cambria" w:cs="Tahoma"/>
                <w:sz w:val="22"/>
                <w:szCs w:val="22"/>
                <w:u w:val="single"/>
              </w:rPr>
            </w:pPr>
            <w:r w:rsidRPr="0033403B">
              <w:rPr>
                <w:rFonts w:ascii="Cambria" w:hAnsi="Cambria" w:cs="Tahoma"/>
                <w:sz w:val="22"/>
                <w:szCs w:val="22"/>
              </w:rPr>
              <w:t>Il punteggio massimo sarà attribuito all’offerta che presenterà la migliore qualità del taglio.</w:t>
            </w:r>
          </w:p>
        </w:tc>
        <w:tc>
          <w:tcPr>
            <w:tcW w:w="3260" w:type="dxa"/>
            <w:shd w:val="clear" w:color="auto" w:fill="auto"/>
            <w:vAlign w:val="center"/>
          </w:tcPr>
          <w:p w:rsidR="0049488D" w:rsidRPr="00FE397B" w:rsidRDefault="0049488D" w:rsidP="00B52095">
            <w:pPr>
              <w:jc w:val="center"/>
              <w:rPr>
                <w:rFonts w:ascii="Cambria" w:hAnsi="Cambria" w:cs="Tahoma"/>
                <w:sz w:val="22"/>
                <w:szCs w:val="22"/>
              </w:rPr>
            </w:pPr>
            <w:r w:rsidRPr="00FE397B">
              <w:rPr>
                <w:rFonts w:ascii="Cambria" w:hAnsi="Cambria" w:cs="Tahoma"/>
                <w:b/>
                <w:sz w:val="22"/>
                <w:szCs w:val="22"/>
              </w:rPr>
              <w:t>Max 4 punti</w:t>
            </w:r>
          </w:p>
        </w:tc>
      </w:tr>
      <w:tr w:rsidR="0049488D" w:rsidRPr="00FE397B" w:rsidTr="00B52095">
        <w:trPr>
          <w:trHeight w:val="421"/>
        </w:trPr>
        <w:tc>
          <w:tcPr>
            <w:tcW w:w="6096" w:type="dxa"/>
            <w:shd w:val="clear" w:color="auto" w:fill="auto"/>
            <w:vAlign w:val="center"/>
          </w:tcPr>
          <w:p w:rsidR="0049488D" w:rsidRPr="00FE397B"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FE397B">
              <w:rPr>
                <w:rFonts w:ascii="Cambria" w:hAnsi="Cambria" w:cs="Tahoma"/>
                <w:sz w:val="22"/>
                <w:szCs w:val="22"/>
                <w:u w:val="single"/>
              </w:rPr>
              <w:t>Pompa di aspirazione</w:t>
            </w:r>
          </w:p>
          <w:p w:rsidR="0049488D" w:rsidRPr="00FE397B" w:rsidRDefault="0049488D" w:rsidP="00B52095">
            <w:pPr>
              <w:ind w:left="290"/>
              <w:jc w:val="both"/>
              <w:rPr>
                <w:rFonts w:ascii="Cambria" w:hAnsi="Cambria" w:cs="Tahoma"/>
                <w:sz w:val="22"/>
                <w:szCs w:val="22"/>
              </w:rPr>
            </w:pPr>
            <w:r w:rsidRPr="00FE397B">
              <w:rPr>
                <w:rFonts w:ascii="Cambria" w:hAnsi="Cambria" w:cs="Tahoma"/>
                <w:sz w:val="22"/>
                <w:szCs w:val="22"/>
              </w:rPr>
              <w:t>Il punteggio massimo sarà attribuito alla proposta che presenterà le migliori caratteristiche prestazionali, con eventuale presenza di filtro integrato antiparticolato della linea di aspirazione</w:t>
            </w:r>
            <w:ins w:id="16" w:author="Daniele Veritti" w:date="2016-01-29T11:34:00Z">
              <w:r>
                <w:rPr>
                  <w:rFonts w:ascii="Cambria" w:hAnsi="Cambria" w:cs="Tahoma"/>
                  <w:sz w:val="22"/>
                  <w:szCs w:val="22"/>
                </w:rPr>
                <w:t>.</w:t>
              </w:r>
            </w:ins>
          </w:p>
        </w:tc>
        <w:tc>
          <w:tcPr>
            <w:tcW w:w="3260" w:type="dxa"/>
            <w:shd w:val="clear" w:color="auto" w:fill="auto"/>
            <w:vAlign w:val="center"/>
          </w:tcPr>
          <w:p w:rsidR="0049488D" w:rsidRPr="00FE397B" w:rsidRDefault="0049488D" w:rsidP="00B52095">
            <w:pPr>
              <w:jc w:val="center"/>
              <w:rPr>
                <w:rFonts w:ascii="Cambria" w:hAnsi="Cambria" w:cs="Tahoma"/>
                <w:sz w:val="22"/>
                <w:szCs w:val="22"/>
              </w:rPr>
            </w:pPr>
          </w:p>
          <w:p w:rsidR="0049488D" w:rsidRPr="00FE397B" w:rsidRDefault="0049488D" w:rsidP="00B52095">
            <w:pPr>
              <w:jc w:val="center"/>
              <w:rPr>
                <w:rFonts w:ascii="Cambria" w:hAnsi="Cambria" w:cs="Tahoma"/>
                <w:sz w:val="22"/>
                <w:szCs w:val="22"/>
              </w:rPr>
            </w:pPr>
            <w:r w:rsidRPr="00FE397B">
              <w:rPr>
                <w:rFonts w:ascii="Cambria" w:hAnsi="Cambria" w:cs="Tahoma"/>
                <w:b/>
                <w:sz w:val="22"/>
                <w:szCs w:val="22"/>
              </w:rPr>
              <w:t>Max 5 punti</w:t>
            </w:r>
          </w:p>
        </w:tc>
      </w:tr>
      <w:tr w:rsidR="0049488D" w:rsidRPr="00FE397B" w:rsidTr="00B52095">
        <w:trPr>
          <w:trHeight w:val="193"/>
        </w:trPr>
        <w:tc>
          <w:tcPr>
            <w:tcW w:w="6096" w:type="dxa"/>
            <w:shd w:val="clear" w:color="auto" w:fill="auto"/>
            <w:vAlign w:val="center"/>
          </w:tcPr>
          <w:p w:rsidR="0049488D" w:rsidRPr="00FE397B"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FE397B">
              <w:rPr>
                <w:rFonts w:ascii="Cambria" w:hAnsi="Cambria" w:cs="Tahoma"/>
                <w:sz w:val="22"/>
                <w:szCs w:val="22"/>
                <w:u w:val="single"/>
              </w:rPr>
              <w:t>Materiale di consumo</w:t>
            </w:r>
          </w:p>
          <w:p w:rsidR="0049488D" w:rsidRPr="00FE397B" w:rsidRDefault="0049488D" w:rsidP="00B52095">
            <w:pPr>
              <w:pStyle w:val="Corpotesto"/>
              <w:tabs>
                <w:tab w:val="num" w:pos="290"/>
              </w:tabs>
              <w:ind w:left="290"/>
              <w:rPr>
                <w:rFonts w:ascii="Cambria" w:hAnsi="Cambria" w:cs="Tahoma"/>
                <w:sz w:val="22"/>
                <w:szCs w:val="22"/>
              </w:rPr>
            </w:pPr>
            <w:r w:rsidRPr="00FE397B">
              <w:rPr>
                <w:rFonts w:ascii="Cambria" w:hAnsi="Cambria" w:cs="Tahoma"/>
                <w:sz w:val="22"/>
                <w:szCs w:val="22"/>
              </w:rPr>
              <w:t>Il punteggio massimo sarà attribuito alla proposta che presenterà la miglior qualità del materiale di consumo dal punto di vista dell’efficacia clinica e dell’ergonomia d’uso delle diverse componenti dei pack</w:t>
            </w:r>
            <w:r w:rsidRPr="007B1EDC">
              <w:rPr>
                <w:rFonts w:ascii="Cambria" w:hAnsi="Cambria" w:cs="Tahoma"/>
                <w:sz w:val="22"/>
                <w:szCs w:val="22"/>
              </w:rPr>
              <w:t xml:space="preserve"> </w:t>
            </w:r>
            <w:r w:rsidRPr="0033403B">
              <w:rPr>
                <w:rFonts w:ascii="Cambria" w:hAnsi="Cambria" w:cs="Tahoma"/>
                <w:sz w:val="22"/>
                <w:szCs w:val="22"/>
              </w:rPr>
              <w:t>anche in relazione alla gamma di misure disponibili oltre a quelle minime richieste</w:t>
            </w:r>
          </w:p>
        </w:tc>
        <w:tc>
          <w:tcPr>
            <w:tcW w:w="3260"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Max 5 punti</w:t>
            </w:r>
          </w:p>
        </w:tc>
      </w:tr>
      <w:tr w:rsidR="0049488D" w:rsidRPr="00FE397B" w:rsidTr="00B52095">
        <w:trPr>
          <w:trHeight w:val="299"/>
        </w:trPr>
        <w:tc>
          <w:tcPr>
            <w:tcW w:w="6096" w:type="dxa"/>
            <w:shd w:val="clear" w:color="auto" w:fill="auto"/>
            <w:vAlign w:val="center"/>
          </w:tcPr>
          <w:p w:rsidR="0049488D" w:rsidRPr="00FE397B" w:rsidRDefault="0049488D" w:rsidP="0049488D">
            <w:pPr>
              <w:pStyle w:val="Corpotesto"/>
              <w:numPr>
                <w:ilvl w:val="0"/>
                <w:numId w:val="46"/>
              </w:numPr>
              <w:tabs>
                <w:tab w:val="clear" w:pos="720"/>
                <w:tab w:val="num" w:pos="290"/>
              </w:tabs>
              <w:spacing w:after="0"/>
              <w:ind w:left="290" w:hanging="290"/>
              <w:rPr>
                <w:rFonts w:ascii="Cambria" w:hAnsi="Cambria" w:cs="Tahoma"/>
                <w:sz w:val="22"/>
                <w:szCs w:val="22"/>
                <w:u w:val="single"/>
              </w:rPr>
            </w:pPr>
            <w:r w:rsidRPr="00FE397B">
              <w:rPr>
                <w:rFonts w:ascii="Cambria" w:hAnsi="Cambria" w:cs="Tahoma"/>
                <w:sz w:val="22"/>
                <w:szCs w:val="22"/>
                <w:u w:val="single"/>
              </w:rPr>
              <w:t xml:space="preserve">Caratteristiche di programmazione,  di registrazione e di trasferimento dei dati </w:t>
            </w:r>
          </w:p>
          <w:p w:rsidR="0049488D" w:rsidRPr="00FE397B" w:rsidRDefault="0049488D" w:rsidP="00B52095">
            <w:pPr>
              <w:ind w:left="290"/>
              <w:jc w:val="both"/>
              <w:rPr>
                <w:rFonts w:ascii="Cambria" w:hAnsi="Cambria" w:cs="Tahoma"/>
                <w:sz w:val="22"/>
                <w:szCs w:val="22"/>
              </w:rPr>
            </w:pPr>
            <w:r w:rsidRPr="00FE397B">
              <w:rPr>
                <w:rFonts w:ascii="Cambria" w:hAnsi="Cambria" w:cs="Tahoma"/>
                <w:sz w:val="22"/>
                <w:szCs w:val="22"/>
              </w:rPr>
              <w:t xml:space="preserve">Il punteggio massimo sarà attribuito all’offerta che presenterà la migliore combinazione fra le possibilità di impostazione dei parametri operativi e dei relativi programmi, le modalità di registrazione integrata e di trasferimento dei dati utilizzati. </w:t>
            </w:r>
          </w:p>
        </w:tc>
        <w:tc>
          <w:tcPr>
            <w:tcW w:w="3260"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Max 1 punto</w:t>
            </w:r>
          </w:p>
        </w:tc>
      </w:tr>
      <w:tr w:rsidR="0049488D" w:rsidRPr="00FE397B" w:rsidTr="00B52095">
        <w:trPr>
          <w:trHeight w:val="299"/>
        </w:trPr>
        <w:tc>
          <w:tcPr>
            <w:tcW w:w="6096" w:type="dxa"/>
            <w:shd w:val="clear" w:color="auto" w:fill="auto"/>
            <w:vAlign w:val="center"/>
          </w:tcPr>
          <w:p w:rsidR="0049488D" w:rsidRPr="0033403B" w:rsidRDefault="0049488D" w:rsidP="0049488D">
            <w:pPr>
              <w:pStyle w:val="Corpotesto"/>
              <w:numPr>
                <w:ilvl w:val="0"/>
                <w:numId w:val="46"/>
              </w:numPr>
              <w:tabs>
                <w:tab w:val="clear" w:pos="720"/>
                <w:tab w:val="num" w:pos="290"/>
              </w:tabs>
              <w:spacing w:after="0"/>
              <w:ind w:left="290" w:hanging="290"/>
              <w:rPr>
                <w:rFonts w:ascii="Cambria" w:hAnsi="Cambria" w:cs="Tahoma"/>
                <w:sz w:val="22"/>
                <w:szCs w:val="22"/>
                <w:u w:val="single"/>
              </w:rPr>
            </w:pPr>
            <w:r w:rsidRPr="0033403B">
              <w:rPr>
                <w:rFonts w:ascii="Cambria" w:hAnsi="Cambria" w:cs="Tahoma"/>
                <w:sz w:val="22"/>
                <w:szCs w:val="22"/>
                <w:u w:val="single"/>
              </w:rPr>
              <w:t>Caratteristiche migliorative e innovative in termini di visualizzazione e ridotta fototossicità</w:t>
            </w:r>
            <w:r>
              <w:rPr>
                <w:rFonts w:ascii="Cambria" w:hAnsi="Cambria" w:cs="Tahoma"/>
                <w:sz w:val="22"/>
                <w:szCs w:val="22"/>
                <w:u w:val="single"/>
              </w:rPr>
              <w:t xml:space="preserve"> </w:t>
            </w:r>
          </w:p>
        </w:tc>
        <w:tc>
          <w:tcPr>
            <w:tcW w:w="3260" w:type="dxa"/>
            <w:shd w:val="clear" w:color="auto" w:fill="auto"/>
            <w:vAlign w:val="center"/>
          </w:tcPr>
          <w:p w:rsidR="0049488D" w:rsidRPr="00FE397B" w:rsidRDefault="0049488D" w:rsidP="00B52095">
            <w:pPr>
              <w:jc w:val="center"/>
              <w:rPr>
                <w:rFonts w:ascii="Cambria" w:hAnsi="Cambria" w:cs="Tahoma"/>
                <w:b/>
                <w:sz w:val="22"/>
                <w:szCs w:val="22"/>
              </w:rPr>
            </w:pPr>
            <w:r w:rsidRPr="00FE397B">
              <w:rPr>
                <w:rFonts w:ascii="Cambria" w:hAnsi="Cambria" w:cs="Tahoma"/>
                <w:b/>
                <w:sz w:val="22"/>
                <w:szCs w:val="22"/>
              </w:rPr>
              <w:t>Max 6 punti</w:t>
            </w:r>
          </w:p>
        </w:tc>
      </w:tr>
    </w:tbl>
    <w:p w:rsidR="0049488D" w:rsidRPr="00A87D84" w:rsidRDefault="0049488D" w:rsidP="0049488D">
      <w:pPr>
        <w:jc w:val="both"/>
        <w:rPr>
          <w:sz w:val="24"/>
          <w:szCs w:val="24"/>
          <w:highlight w:val="yellow"/>
        </w:rPr>
      </w:pPr>
    </w:p>
    <w:p w:rsidR="0049488D" w:rsidRDefault="0049488D" w:rsidP="0049488D">
      <w:pPr>
        <w:jc w:val="both"/>
        <w:rPr>
          <w:sz w:val="24"/>
          <w:szCs w:val="24"/>
          <w:highlight w:val="yellow"/>
        </w:rPr>
      </w:pPr>
    </w:p>
    <w:p w:rsidR="0049488D" w:rsidRDefault="0049488D" w:rsidP="0049488D">
      <w:pPr>
        <w:jc w:val="both"/>
        <w:rPr>
          <w:sz w:val="24"/>
          <w:szCs w:val="24"/>
          <w:highlight w:val="yellow"/>
        </w:rPr>
      </w:pPr>
    </w:p>
    <w:p w:rsidR="0049488D" w:rsidRDefault="0049488D" w:rsidP="0049488D">
      <w:pPr>
        <w:jc w:val="both"/>
        <w:rPr>
          <w:sz w:val="24"/>
          <w:szCs w:val="24"/>
          <w:highlight w:val="yellow"/>
        </w:rPr>
      </w:pPr>
    </w:p>
    <w:p w:rsidR="0049488D" w:rsidRPr="00A87D84" w:rsidRDefault="0049488D" w:rsidP="0049488D">
      <w:pPr>
        <w:jc w:val="both"/>
        <w:rPr>
          <w:sz w:val="24"/>
          <w:szCs w:val="24"/>
          <w:highlight w:val="yellow"/>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80"/>
        <w:gridCol w:w="2876"/>
      </w:tblGrid>
      <w:tr w:rsidR="0049488D" w:rsidRPr="007B1EDC" w:rsidTr="00B52095">
        <w:tc>
          <w:tcPr>
            <w:tcW w:w="9356" w:type="dxa"/>
            <w:gridSpan w:val="2"/>
            <w:shd w:val="clear" w:color="auto" w:fill="DDD9C3"/>
            <w:vAlign w:val="center"/>
          </w:tcPr>
          <w:p w:rsidR="0049488D" w:rsidRPr="007B1EDC" w:rsidRDefault="0049488D" w:rsidP="00B52095">
            <w:pPr>
              <w:jc w:val="center"/>
              <w:rPr>
                <w:rFonts w:ascii="Cambria" w:hAnsi="Cambria" w:cs="Calibri"/>
                <w:b/>
                <w:sz w:val="22"/>
                <w:szCs w:val="22"/>
              </w:rPr>
            </w:pPr>
            <w:r w:rsidRPr="007B1EDC">
              <w:rPr>
                <w:rFonts w:ascii="Cambria" w:hAnsi="Cambria" w:cs="Calibri"/>
                <w:b/>
                <w:sz w:val="22"/>
                <w:szCs w:val="22"/>
              </w:rPr>
              <w:t>LOTTO 3</w:t>
            </w:r>
          </w:p>
        </w:tc>
      </w:tr>
      <w:tr w:rsidR="0049488D" w:rsidRPr="007B1EDC" w:rsidTr="00B52095">
        <w:tc>
          <w:tcPr>
            <w:tcW w:w="6480" w:type="dxa"/>
            <w:shd w:val="clear" w:color="auto" w:fill="auto"/>
            <w:vAlign w:val="center"/>
          </w:tcPr>
          <w:p w:rsidR="0049488D" w:rsidRPr="007B1EDC" w:rsidRDefault="0049488D" w:rsidP="00B52095">
            <w:pPr>
              <w:jc w:val="center"/>
              <w:rPr>
                <w:rFonts w:ascii="Cambria" w:hAnsi="Cambria" w:cs="Calibri"/>
                <w:b/>
                <w:sz w:val="22"/>
                <w:szCs w:val="22"/>
                <w:highlight w:val="yellow"/>
              </w:rPr>
            </w:pPr>
            <w:r w:rsidRPr="007B1EDC">
              <w:rPr>
                <w:rFonts w:ascii="Cambria" w:hAnsi="Cambria" w:cs="Calibri"/>
                <w:b/>
                <w:sz w:val="22"/>
                <w:szCs w:val="22"/>
              </w:rPr>
              <w:t>Descrizione</w:t>
            </w:r>
          </w:p>
        </w:tc>
        <w:tc>
          <w:tcPr>
            <w:tcW w:w="2876" w:type="dxa"/>
          </w:tcPr>
          <w:p w:rsidR="0049488D" w:rsidRPr="007B1EDC" w:rsidRDefault="0049488D" w:rsidP="00B52095">
            <w:pPr>
              <w:jc w:val="center"/>
              <w:rPr>
                <w:rFonts w:ascii="Cambria" w:hAnsi="Cambria" w:cs="Calibri"/>
                <w:b/>
                <w:sz w:val="22"/>
                <w:szCs w:val="22"/>
              </w:rPr>
            </w:pPr>
            <w:r w:rsidRPr="007B1EDC">
              <w:rPr>
                <w:rFonts w:ascii="Cambria" w:hAnsi="Cambria" w:cs="Calibri"/>
                <w:b/>
                <w:sz w:val="22"/>
                <w:szCs w:val="22"/>
              </w:rPr>
              <w:t xml:space="preserve">Punteggi </w:t>
            </w:r>
          </w:p>
        </w:tc>
      </w:tr>
      <w:tr w:rsidR="0049488D" w:rsidRPr="007B1EDC" w:rsidTr="00B52095">
        <w:trPr>
          <w:trHeight w:val="404"/>
        </w:trPr>
        <w:tc>
          <w:tcPr>
            <w:tcW w:w="6480"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7B1EDC">
              <w:rPr>
                <w:rFonts w:ascii="Cambria" w:hAnsi="Cambria" w:cs="Calibri"/>
                <w:sz w:val="22"/>
                <w:szCs w:val="22"/>
                <w:u w:val="single"/>
              </w:rPr>
              <w:t>Ergonomia</w:t>
            </w:r>
          </w:p>
          <w:p w:rsidR="0049488D" w:rsidRPr="007B1EDC" w:rsidRDefault="0049488D" w:rsidP="00B52095">
            <w:pPr>
              <w:ind w:left="290"/>
              <w:jc w:val="both"/>
              <w:rPr>
                <w:rFonts w:ascii="Cambria" w:hAnsi="Cambria" w:cs="Calibri"/>
                <w:sz w:val="22"/>
                <w:szCs w:val="22"/>
              </w:rPr>
            </w:pPr>
            <w:r w:rsidRPr="007B1EDC">
              <w:rPr>
                <w:rFonts w:ascii="Cambria" w:hAnsi="Cambria" w:cs="Calibri"/>
                <w:sz w:val="22"/>
                <w:szCs w:val="22"/>
              </w:rPr>
              <w:t xml:space="preserve">Il punteggio massimo sarà attribuito all’offerta che presenterà la </w:t>
            </w:r>
            <w:r w:rsidRPr="007B1EDC">
              <w:rPr>
                <w:rFonts w:ascii="Cambria" w:hAnsi="Cambria" w:cs="Calibri"/>
                <w:sz w:val="22"/>
                <w:szCs w:val="22"/>
              </w:rPr>
              <w:lastRenderedPageBreak/>
              <w:t xml:space="preserve">migliore ergonomia complessiva dello strumento, intesa come combinazione delle caratteristiche di praticità d’uso dell’apparecchiatura, del relativo ingombro, della semplicità, immediatezza e completezza dei comandi </w:t>
            </w:r>
            <w:r w:rsidRPr="007B1EDC">
              <w:rPr>
                <w:rFonts w:ascii="Cambria" w:hAnsi="Cambria" w:cs="Tahoma"/>
                <w:sz w:val="22"/>
                <w:szCs w:val="22"/>
              </w:rPr>
              <w:t xml:space="preserve">(es: possibilità di comando touch screen) </w:t>
            </w:r>
            <w:r w:rsidRPr="007B1EDC">
              <w:rPr>
                <w:rFonts w:ascii="Cambria" w:hAnsi="Cambria" w:cs="Calibri"/>
                <w:sz w:val="22"/>
                <w:szCs w:val="22"/>
              </w:rPr>
              <w:t>sulla piattaforma e dell’interfaccia utente, quest’ultima in termini di quantità e tipologia dei parametri impostati e di lavoro visualizzabili sul pannello o sullo schermo.</w:t>
            </w:r>
          </w:p>
        </w:tc>
        <w:tc>
          <w:tcPr>
            <w:tcW w:w="2876" w:type="dxa"/>
            <w:shd w:val="clear" w:color="auto" w:fill="auto"/>
            <w:vAlign w:val="center"/>
          </w:tcPr>
          <w:p w:rsidR="0049488D" w:rsidRPr="007B1EDC" w:rsidRDefault="0049488D" w:rsidP="00B52095">
            <w:pPr>
              <w:jc w:val="center"/>
              <w:rPr>
                <w:rFonts w:ascii="Cambria" w:hAnsi="Cambria" w:cs="Calibri"/>
                <w:b/>
                <w:sz w:val="22"/>
                <w:szCs w:val="22"/>
              </w:rPr>
            </w:pPr>
            <w:r w:rsidRPr="007B1EDC">
              <w:rPr>
                <w:rFonts w:ascii="Cambria" w:hAnsi="Cambria" w:cs="Tahoma"/>
                <w:b/>
                <w:sz w:val="22"/>
                <w:szCs w:val="22"/>
              </w:rPr>
              <w:lastRenderedPageBreak/>
              <w:t>Max 4 punti</w:t>
            </w:r>
          </w:p>
        </w:tc>
      </w:tr>
      <w:tr w:rsidR="0049488D" w:rsidRPr="007B1EDC" w:rsidTr="00B52095">
        <w:trPr>
          <w:trHeight w:val="421"/>
        </w:trPr>
        <w:tc>
          <w:tcPr>
            <w:tcW w:w="6480"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7B1EDC">
              <w:rPr>
                <w:rFonts w:ascii="Cambria" w:hAnsi="Cambria" w:cs="Calibri"/>
                <w:sz w:val="22"/>
                <w:szCs w:val="22"/>
                <w:u w:val="single"/>
              </w:rPr>
              <w:lastRenderedPageBreak/>
              <w:t xml:space="preserve">Efficacia nel controllo delle fasi operatorie </w:t>
            </w:r>
          </w:p>
          <w:p w:rsidR="0049488D" w:rsidRPr="007B1EDC" w:rsidRDefault="0049488D" w:rsidP="00B52095">
            <w:pPr>
              <w:ind w:left="290"/>
              <w:jc w:val="both"/>
              <w:rPr>
                <w:rFonts w:ascii="Cambria" w:hAnsi="Cambria" w:cs="Calibri"/>
                <w:sz w:val="22"/>
                <w:szCs w:val="22"/>
                <w:highlight w:val="yellow"/>
              </w:rPr>
            </w:pPr>
            <w:r w:rsidRPr="007B1EDC">
              <w:rPr>
                <w:rFonts w:ascii="Cambria" w:hAnsi="Cambria" w:cs="Calibri"/>
                <w:sz w:val="22"/>
                <w:szCs w:val="22"/>
              </w:rPr>
              <w:t>Il punteggio massimo sarà attribuito all’offerta che presenterà le migliori caratteristiche in termini di efficacia complessiva del sistema di controllo, con particolare riferimento all’emissione degli ultrasuoni regolabili sia a punta occlusa che disocclusa, e delle modalità di controllo del vuoto e del flusso</w:t>
            </w:r>
          </w:p>
        </w:tc>
        <w:tc>
          <w:tcPr>
            <w:tcW w:w="2876" w:type="dxa"/>
            <w:shd w:val="clear" w:color="auto" w:fill="auto"/>
            <w:vAlign w:val="center"/>
          </w:tcPr>
          <w:p w:rsidR="0049488D" w:rsidRPr="007B1EDC" w:rsidRDefault="0049488D" w:rsidP="00B52095">
            <w:pPr>
              <w:jc w:val="center"/>
              <w:rPr>
                <w:rFonts w:ascii="Cambria" w:hAnsi="Cambria" w:cs="Calibri"/>
                <w:b/>
                <w:sz w:val="22"/>
                <w:szCs w:val="22"/>
                <w:highlight w:val="yellow"/>
              </w:rPr>
            </w:pPr>
            <w:r w:rsidRPr="007B1EDC">
              <w:rPr>
                <w:rFonts w:ascii="Cambria" w:hAnsi="Cambria" w:cs="Tahoma"/>
                <w:b/>
                <w:sz w:val="22"/>
                <w:szCs w:val="22"/>
              </w:rPr>
              <w:t>Max 10 punti</w:t>
            </w:r>
          </w:p>
        </w:tc>
      </w:tr>
      <w:tr w:rsidR="0049488D" w:rsidRPr="007B1EDC" w:rsidTr="00B52095">
        <w:trPr>
          <w:trHeight w:val="316"/>
        </w:trPr>
        <w:tc>
          <w:tcPr>
            <w:tcW w:w="6480" w:type="dxa"/>
            <w:shd w:val="clear" w:color="auto" w:fill="auto"/>
            <w:vAlign w:val="center"/>
          </w:tcPr>
          <w:p w:rsidR="0049488D" w:rsidRPr="007B1EDC" w:rsidRDefault="0049488D" w:rsidP="0049488D">
            <w:pPr>
              <w:pStyle w:val="Corpotesto"/>
              <w:numPr>
                <w:ilvl w:val="0"/>
                <w:numId w:val="46"/>
              </w:numPr>
              <w:tabs>
                <w:tab w:val="clear" w:pos="720"/>
                <w:tab w:val="num" w:pos="290"/>
              </w:tabs>
              <w:spacing w:after="0"/>
              <w:ind w:left="290" w:hanging="290"/>
              <w:jc w:val="both"/>
              <w:rPr>
                <w:rFonts w:ascii="Cambria" w:hAnsi="Cambria" w:cs="Calibri"/>
                <w:sz w:val="22"/>
                <w:szCs w:val="22"/>
                <w:u w:val="single"/>
              </w:rPr>
            </w:pPr>
            <w:r w:rsidRPr="007B1EDC">
              <w:rPr>
                <w:rFonts w:ascii="Cambria" w:hAnsi="Cambria" w:cs="Calibri"/>
                <w:sz w:val="22"/>
                <w:szCs w:val="22"/>
                <w:u w:val="single"/>
              </w:rPr>
              <w:t>Unità ad ultrasuoni e relativi manipoli</w:t>
            </w:r>
          </w:p>
          <w:p w:rsidR="0049488D" w:rsidRPr="007B1EDC" w:rsidRDefault="0049488D" w:rsidP="00B52095">
            <w:pPr>
              <w:ind w:left="290"/>
              <w:jc w:val="both"/>
              <w:rPr>
                <w:rFonts w:ascii="Cambria" w:hAnsi="Cambria" w:cs="Calibri"/>
                <w:sz w:val="22"/>
                <w:szCs w:val="22"/>
              </w:rPr>
            </w:pPr>
            <w:r w:rsidRPr="007B1EDC">
              <w:rPr>
                <w:rFonts w:ascii="Cambria" w:hAnsi="Cambria" w:cs="Calibri"/>
                <w:sz w:val="22"/>
                <w:szCs w:val="22"/>
              </w:rPr>
              <w:t>Il punteggio massimo sarà attribuito alla proposta tecnologica che presenterà il maggior numero di tecniche di emissione ad ultrasuoni, sia consolidate che innovative e del relativo controllo, sia a punta occlusa che disocclusa, e che consenta il movimento della punta anche trasversale e l’utilizzo di punte curve e</w:t>
            </w:r>
            <w:r>
              <w:rPr>
                <w:rFonts w:ascii="Cambria" w:hAnsi="Cambria" w:cs="Calibri"/>
                <w:sz w:val="22"/>
                <w:szCs w:val="22"/>
              </w:rPr>
              <w:t xml:space="preserve"> </w:t>
            </w:r>
            <w:r w:rsidRPr="007B1EDC">
              <w:rPr>
                <w:rFonts w:ascii="Cambria" w:hAnsi="Cambria" w:cs="Calibri"/>
                <w:sz w:val="22"/>
                <w:szCs w:val="22"/>
              </w:rPr>
              <w:t>rette.</w:t>
            </w:r>
          </w:p>
        </w:tc>
        <w:tc>
          <w:tcPr>
            <w:tcW w:w="2876" w:type="dxa"/>
            <w:shd w:val="clear" w:color="auto" w:fill="auto"/>
            <w:vAlign w:val="center"/>
          </w:tcPr>
          <w:p w:rsidR="0049488D" w:rsidRPr="007B1EDC" w:rsidRDefault="0049488D" w:rsidP="00B52095">
            <w:pPr>
              <w:jc w:val="center"/>
              <w:rPr>
                <w:rFonts w:ascii="Cambria" w:hAnsi="Cambria" w:cs="Calibri"/>
                <w:b/>
                <w:sz w:val="22"/>
                <w:szCs w:val="22"/>
              </w:rPr>
            </w:pPr>
            <w:r w:rsidRPr="007B1EDC">
              <w:rPr>
                <w:rFonts w:ascii="Cambria" w:hAnsi="Cambria" w:cs="Tahoma"/>
                <w:b/>
                <w:sz w:val="22"/>
                <w:szCs w:val="22"/>
              </w:rPr>
              <w:t>Max 9 punti</w:t>
            </w:r>
          </w:p>
        </w:tc>
      </w:tr>
      <w:tr w:rsidR="0049488D" w:rsidRPr="007B1EDC" w:rsidTr="00B52095">
        <w:trPr>
          <w:trHeight w:val="193"/>
        </w:trPr>
        <w:tc>
          <w:tcPr>
            <w:tcW w:w="6480"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7B1EDC">
              <w:rPr>
                <w:rFonts w:ascii="Cambria" w:hAnsi="Cambria" w:cs="Calibri"/>
                <w:sz w:val="22"/>
                <w:szCs w:val="22"/>
                <w:u w:val="single"/>
              </w:rPr>
              <w:t>Materiale di consumo</w:t>
            </w:r>
          </w:p>
          <w:p w:rsidR="0049488D" w:rsidRPr="007B1EDC" w:rsidRDefault="0049488D" w:rsidP="00B52095">
            <w:pPr>
              <w:pStyle w:val="Corpotesto"/>
              <w:tabs>
                <w:tab w:val="num" w:pos="290"/>
              </w:tabs>
              <w:ind w:left="290"/>
              <w:rPr>
                <w:rFonts w:ascii="Cambria" w:hAnsi="Cambria" w:cs="Calibri"/>
                <w:sz w:val="22"/>
                <w:szCs w:val="22"/>
              </w:rPr>
            </w:pPr>
            <w:r w:rsidRPr="007B1EDC">
              <w:rPr>
                <w:rFonts w:ascii="Cambria" w:hAnsi="Cambria" w:cs="Calibri"/>
                <w:sz w:val="22"/>
                <w:szCs w:val="22"/>
              </w:rPr>
              <w:t>Il punteggio massimo sarà attribuito alla proposta tecnologica che presenterà la miglior qualità del materiale di consumo dal punto di vista dell’efficacia clinica e dell’ergonomia d’uso delle diverse componenti dei pack</w:t>
            </w:r>
            <w:ins w:id="17" w:author="AOUD" w:date="2016-03-23T11:27:00Z">
              <w:r>
                <w:rPr>
                  <w:rFonts w:ascii="Cambria" w:hAnsi="Cambria" w:cs="Calibri"/>
                  <w:sz w:val="22"/>
                  <w:szCs w:val="22"/>
                </w:rPr>
                <w:t>,</w:t>
              </w:r>
            </w:ins>
            <w:r w:rsidRPr="007B1EDC">
              <w:rPr>
                <w:rFonts w:ascii="Cambria" w:hAnsi="Cambria" w:cs="Calibri"/>
                <w:sz w:val="22"/>
                <w:szCs w:val="22"/>
              </w:rPr>
              <w:t xml:space="preserve"> </w:t>
            </w:r>
            <w:r w:rsidRPr="00EE1456">
              <w:rPr>
                <w:rFonts w:ascii="Cambria" w:hAnsi="Cambria" w:cs="Tahoma"/>
                <w:sz w:val="22"/>
                <w:szCs w:val="22"/>
              </w:rPr>
              <w:t>anche in relazione alla gamma di misure disponibili oltre a quelle minime richieste</w:t>
            </w:r>
          </w:p>
        </w:tc>
        <w:tc>
          <w:tcPr>
            <w:tcW w:w="2876" w:type="dxa"/>
            <w:shd w:val="clear" w:color="auto" w:fill="auto"/>
            <w:vAlign w:val="center"/>
          </w:tcPr>
          <w:p w:rsidR="0049488D" w:rsidRPr="007B1EDC" w:rsidRDefault="0049488D" w:rsidP="00B52095">
            <w:pPr>
              <w:jc w:val="center"/>
              <w:rPr>
                <w:rFonts w:ascii="Cambria" w:hAnsi="Cambria" w:cs="Calibri"/>
                <w:b/>
                <w:sz w:val="22"/>
                <w:szCs w:val="22"/>
              </w:rPr>
            </w:pPr>
            <w:r w:rsidRPr="007B1EDC">
              <w:rPr>
                <w:rFonts w:ascii="Cambria" w:hAnsi="Cambria" w:cs="Tahoma"/>
                <w:b/>
                <w:sz w:val="22"/>
                <w:szCs w:val="22"/>
              </w:rPr>
              <w:t>Max 5 punti</w:t>
            </w:r>
          </w:p>
        </w:tc>
      </w:tr>
      <w:tr w:rsidR="0049488D" w:rsidRPr="007B1EDC" w:rsidTr="00B52095">
        <w:trPr>
          <w:trHeight w:val="299"/>
        </w:trPr>
        <w:tc>
          <w:tcPr>
            <w:tcW w:w="6480" w:type="dxa"/>
            <w:shd w:val="clear" w:color="auto" w:fill="auto"/>
            <w:vAlign w:val="center"/>
          </w:tcPr>
          <w:p w:rsidR="0049488D" w:rsidRPr="007B1EDC" w:rsidRDefault="0049488D" w:rsidP="0049488D">
            <w:pPr>
              <w:pStyle w:val="Corpotesto"/>
              <w:numPr>
                <w:ilvl w:val="0"/>
                <w:numId w:val="46"/>
              </w:numPr>
              <w:tabs>
                <w:tab w:val="clear" w:pos="720"/>
                <w:tab w:val="num" w:pos="290"/>
              </w:tabs>
              <w:spacing w:after="0"/>
              <w:ind w:left="290" w:hanging="290"/>
              <w:rPr>
                <w:rFonts w:ascii="Cambria" w:hAnsi="Cambria" w:cs="Calibri"/>
                <w:sz w:val="22"/>
                <w:szCs w:val="22"/>
                <w:u w:val="single"/>
              </w:rPr>
            </w:pPr>
            <w:r w:rsidRPr="007B1EDC">
              <w:rPr>
                <w:rFonts w:ascii="Cambria" w:hAnsi="Cambria" w:cs="Calibri"/>
                <w:sz w:val="22"/>
                <w:szCs w:val="22"/>
                <w:u w:val="single"/>
              </w:rPr>
              <w:t xml:space="preserve">Caratteristiche di programmazione,  di registrazione e di trasferimento dei dati </w:t>
            </w:r>
          </w:p>
          <w:p w:rsidR="0049488D" w:rsidRPr="007B1EDC" w:rsidRDefault="0049488D" w:rsidP="00B52095">
            <w:pPr>
              <w:ind w:left="290"/>
              <w:jc w:val="both"/>
              <w:rPr>
                <w:rFonts w:ascii="Cambria" w:hAnsi="Cambria" w:cs="Calibri"/>
                <w:sz w:val="22"/>
                <w:szCs w:val="22"/>
              </w:rPr>
            </w:pPr>
            <w:r w:rsidRPr="007B1EDC">
              <w:rPr>
                <w:rFonts w:ascii="Cambria" w:hAnsi="Cambria" w:cs="Calibri"/>
                <w:sz w:val="22"/>
                <w:szCs w:val="22"/>
              </w:rPr>
              <w:t xml:space="preserve">Il punteggio massimo sarà attribuito all’offerta che presenterà la migliore combinazione fra le possibilità di impostazione dei parametri operativi e dei relativi programmi, le modalità di registrazione integrata e di trasferimento dei dati faco utilizzati. </w:t>
            </w:r>
          </w:p>
        </w:tc>
        <w:tc>
          <w:tcPr>
            <w:tcW w:w="2876" w:type="dxa"/>
            <w:vAlign w:val="center"/>
          </w:tcPr>
          <w:p w:rsidR="0049488D" w:rsidRPr="007B1EDC" w:rsidRDefault="0049488D" w:rsidP="00B52095">
            <w:pPr>
              <w:jc w:val="center"/>
              <w:rPr>
                <w:rFonts w:ascii="Cambria" w:hAnsi="Cambria" w:cs="Calibri"/>
                <w:b/>
                <w:sz w:val="22"/>
                <w:szCs w:val="22"/>
              </w:rPr>
            </w:pPr>
            <w:r w:rsidRPr="007B1EDC">
              <w:rPr>
                <w:rFonts w:ascii="Cambria" w:hAnsi="Cambria" w:cs="Tahoma"/>
                <w:b/>
                <w:sz w:val="22"/>
                <w:szCs w:val="22"/>
              </w:rPr>
              <w:t>Max 1 punto</w:t>
            </w:r>
          </w:p>
        </w:tc>
      </w:tr>
      <w:tr w:rsidR="0049488D" w:rsidRPr="007B1EDC" w:rsidTr="00B52095">
        <w:trPr>
          <w:trHeight w:val="421"/>
        </w:trPr>
        <w:tc>
          <w:tcPr>
            <w:tcW w:w="6480"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7B1EDC">
              <w:rPr>
                <w:rFonts w:ascii="Cambria" w:hAnsi="Cambria" w:cs="Tahoma"/>
                <w:sz w:val="22"/>
                <w:szCs w:val="22"/>
                <w:u w:val="single"/>
              </w:rPr>
              <w:t>Doppia pompa di aspirazione</w:t>
            </w:r>
          </w:p>
          <w:p w:rsidR="0049488D" w:rsidRPr="007B1EDC" w:rsidRDefault="0049488D" w:rsidP="00B52095">
            <w:pPr>
              <w:ind w:left="290"/>
              <w:jc w:val="both"/>
              <w:rPr>
                <w:rFonts w:ascii="Cambria" w:hAnsi="Cambria" w:cs="Calibri"/>
                <w:sz w:val="22"/>
                <w:szCs w:val="22"/>
                <w:highlight w:val="yellow"/>
              </w:rPr>
            </w:pPr>
            <w:r w:rsidRPr="007B1EDC">
              <w:rPr>
                <w:rFonts w:ascii="Cambria" w:hAnsi="Cambria" w:cs="Tahoma"/>
                <w:sz w:val="22"/>
                <w:szCs w:val="22"/>
              </w:rPr>
              <w:t>Il punteggio massimo sarà attribuito alla proposta che presenterà le migliori caratteristiche prestazionali</w:t>
            </w:r>
          </w:p>
        </w:tc>
        <w:tc>
          <w:tcPr>
            <w:tcW w:w="2876" w:type="dxa"/>
            <w:shd w:val="clear" w:color="auto" w:fill="auto"/>
            <w:vAlign w:val="center"/>
          </w:tcPr>
          <w:p w:rsidR="0049488D" w:rsidRPr="007B1EDC" w:rsidRDefault="0049488D" w:rsidP="00B52095">
            <w:pPr>
              <w:jc w:val="center"/>
              <w:rPr>
                <w:rFonts w:ascii="Cambria" w:hAnsi="Cambria" w:cs="Calibri"/>
                <w:sz w:val="22"/>
                <w:szCs w:val="22"/>
                <w:highlight w:val="yellow"/>
              </w:rPr>
            </w:pPr>
            <w:r w:rsidRPr="007B1EDC">
              <w:rPr>
                <w:rFonts w:ascii="Cambria" w:hAnsi="Cambria" w:cs="Tahoma"/>
                <w:b/>
                <w:sz w:val="22"/>
                <w:szCs w:val="22"/>
              </w:rPr>
              <w:t>Max 7 punti</w:t>
            </w:r>
          </w:p>
        </w:tc>
      </w:tr>
      <w:tr w:rsidR="0049488D" w:rsidRPr="007B1EDC" w:rsidTr="00B52095">
        <w:trPr>
          <w:trHeight w:val="175"/>
        </w:trPr>
        <w:tc>
          <w:tcPr>
            <w:tcW w:w="6480" w:type="dxa"/>
            <w:shd w:val="clear" w:color="auto" w:fill="auto"/>
            <w:vAlign w:val="center"/>
          </w:tcPr>
          <w:p w:rsidR="0049488D" w:rsidRPr="007B1EDC"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7B1EDC">
              <w:rPr>
                <w:rFonts w:ascii="Cambria" w:hAnsi="Cambria" w:cs="Calibri"/>
                <w:sz w:val="22"/>
                <w:szCs w:val="22"/>
                <w:u w:val="single"/>
              </w:rPr>
              <w:t xml:space="preserve">Unità aspirazione e di irrigazione, vitrectomia e relativi manipoli </w:t>
            </w:r>
          </w:p>
          <w:p w:rsidR="0049488D" w:rsidRPr="007B1EDC" w:rsidRDefault="0049488D" w:rsidP="00B52095">
            <w:pPr>
              <w:ind w:left="290"/>
              <w:jc w:val="both"/>
              <w:rPr>
                <w:rFonts w:ascii="Cambria" w:hAnsi="Cambria" w:cs="Calibri"/>
                <w:sz w:val="22"/>
                <w:szCs w:val="22"/>
              </w:rPr>
            </w:pPr>
            <w:r w:rsidRPr="007B1EDC">
              <w:rPr>
                <w:rFonts w:ascii="Cambria" w:hAnsi="Cambria" w:cs="Calibri"/>
                <w:sz w:val="22"/>
                <w:szCs w:val="22"/>
              </w:rPr>
              <w:t xml:space="preserve">Il punteggio massimo sarà attribuito all’offerta che presenterà la migliore soluzione tecnologica e che permetta l’uso di punte sia curve che </w:t>
            </w:r>
            <w:r w:rsidRPr="00EE1456">
              <w:rPr>
                <w:rFonts w:ascii="Cambria" w:hAnsi="Cambria" w:cs="Calibri"/>
                <w:sz w:val="22"/>
                <w:szCs w:val="22"/>
              </w:rPr>
              <w:t>rette e la vitrectomia anteriore con una  frequenza</w:t>
            </w:r>
            <w:r w:rsidRPr="007B1EDC">
              <w:rPr>
                <w:rFonts w:ascii="Cambria" w:hAnsi="Cambria" w:cs="Calibri"/>
                <w:sz w:val="22"/>
                <w:szCs w:val="22"/>
              </w:rPr>
              <w:t xml:space="preserve"> di taglio programmabile con almeno 2500 tagli/min.</w:t>
            </w:r>
          </w:p>
        </w:tc>
        <w:tc>
          <w:tcPr>
            <w:tcW w:w="2876" w:type="dxa"/>
            <w:vAlign w:val="center"/>
          </w:tcPr>
          <w:p w:rsidR="0049488D" w:rsidRPr="007B1EDC" w:rsidRDefault="0049488D" w:rsidP="00B52095">
            <w:pPr>
              <w:jc w:val="center"/>
              <w:rPr>
                <w:rFonts w:ascii="Cambria" w:hAnsi="Cambria" w:cs="Calibri"/>
                <w:b/>
                <w:sz w:val="22"/>
                <w:szCs w:val="22"/>
              </w:rPr>
            </w:pPr>
            <w:r w:rsidRPr="007B1EDC">
              <w:rPr>
                <w:rFonts w:ascii="Cambria" w:hAnsi="Cambria" w:cs="Calibri"/>
                <w:b/>
                <w:sz w:val="22"/>
                <w:szCs w:val="22"/>
              </w:rPr>
              <w:t>Max 4 punti</w:t>
            </w:r>
          </w:p>
        </w:tc>
      </w:tr>
    </w:tbl>
    <w:p w:rsidR="0049488D" w:rsidRDefault="0049488D" w:rsidP="0049488D">
      <w:pPr>
        <w:pStyle w:val="Corpodeltesto2"/>
        <w:spacing w:after="0" w:line="240" w:lineRule="auto"/>
        <w:rPr>
          <w:rFonts w:ascii="Cambria" w:hAnsi="Cambria" w:cs="Tahoma"/>
          <w:bCs/>
          <w:sz w:val="22"/>
          <w:highlight w:val="yellow"/>
        </w:rPr>
      </w:pPr>
    </w:p>
    <w:p w:rsidR="0049488D" w:rsidRDefault="0049488D" w:rsidP="0049488D">
      <w:pPr>
        <w:pStyle w:val="Corpodeltesto2"/>
        <w:spacing w:after="0" w:line="240" w:lineRule="auto"/>
        <w:rPr>
          <w:rFonts w:ascii="Cambria" w:hAnsi="Cambria" w:cs="Tahoma"/>
          <w:b/>
          <w:sz w:val="28"/>
          <w:szCs w:val="28"/>
          <w:u w:val="single"/>
        </w:rPr>
      </w:pPr>
    </w:p>
    <w:p w:rsidR="0049488D" w:rsidRDefault="0049488D" w:rsidP="0049488D">
      <w:pPr>
        <w:pStyle w:val="Corpodeltesto2"/>
        <w:spacing w:after="0" w:line="240" w:lineRule="auto"/>
        <w:rPr>
          <w:rFonts w:ascii="Cambria" w:hAnsi="Cambria" w:cs="Tahoma"/>
          <w:b/>
          <w:sz w:val="28"/>
          <w:szCs w:val="28"/>
          <w:u w:val="single"/>
        </w:rPr>
      </w:pPr>
    </w:p>
    <w:p w:rsidR="0049488D" w:rsidRDefault="0049488D" w:rsidP="0049488D">
      <w:pPr>
        <w:pStyle w:val="Corpodeltesto2"/>
        <w:spacing w:after="0" w:line="240" w:lineRule="auto"/>
        <w:rPr>
          <w:rFonts w:ascii="Cambria" w:hAnsi="Cambria" w:cs="Tahoma"/>
          <w:b/>
          <w:sz w:val="28"/>
          <w:szCs w:val="28"/>
          <w:u w:val="single"/>
        </w:rPr>
      </w:pPr>
    </w:p>
    <w:p w:rsidR="0049488D" w:rsidRDefault="0049488D" w:rsidP="0049488D">
      <w:pPr>
        <w:pStyle w:val="Corpodeltesto2"/>
        <w:spacing w:after="0" w:line="240" w:lineRule="auto"/>
        <w:rPr>
          <w:rFonts w:ascii="Cambria" w:hAnsi="Cambria" w:cs="Tahoma"/>
          <w:b/>
          <w:sz w:val="28"/>
          <w:szCs w:val="28"/>
          <w:u w:val="single"/>
        </w:rPr>
      </w:pPr>
    </w:p>
    <w:p w:rsidR="0049488D" w:rsidRDefault="0049488D" w:rsidP="0049488D">
      <w:pPr>
        <w:pStyle w:val="Corpodeltesto2"/>
        <w:spacing w:after="0" w:line="240" w:lineRule="auto"/>
        <w:rPr>
          <w:rFonts w:ascii="Cambria" w:hAnsi="Cambria" w:cs="Tahoma"/>
          <w:b/>
          <w:sz w:val="28"/>
          <w:szCs w:val="28"/>
          <w:u w:val="singl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80"/>
        <w:gridCol w:w="2876"/>
      </w:tblGrid>
      <w:tr w:rsidR="0049488D" w:rsidRPr="002D3538" w:rsidTr="00B52095">
        <w:tc>
          <w:tcPr>
            <w:tcW w:w="9356" w:type="dxa"/>
            <w:gridSpan w:val="2"/>
            <w:shd w:val="clear" w:color="auto" w:fill="DDD9C3"/>
            <w:vAlign w:val="center"/>
          </w:tcPr>
          <w:p w:rsidR="0049488D" w:rsidRPr="002D3538" w:rsidRDefault="0049488D" w:rsidP="00B52095">
            <w:pPr>
              <w:jc w:val="center"/>
              <w:rPr>
                <w:rFonts w:ascii="Cambria" w:hAnsi="Cambria" w:cs="Calibri"/>
                <w:b/>
                <w:sz w:val="22"/>
                <w:szCs w:val="22"/>
              </w:rPr>
            </w:pPr>
            <w:r w:rsidRPr="002D3538">
              <w:rPr>
                <w:rFonts w:ascii="Cambria" w:hAnsi="Cambria" w:cs="Calibri"/>
                <w:b/>
                <w:sz w:val="22"/>
                <w:szCs w:val="22"/>
              </w:rPr>
              <w:t>LOTTO 4</w:t>
            </w:r>
          </w:p>
        </w:tc>
      </w:tr>
      <w:tr w:rsidR="0049488D" w:rsidRPr="002D3538" w:rsidTr="00B52095">
        <w:tc>
          <w:tcPr>
            <w:tcW w:w="6480" w:type="dxa"/>
            <w:shd w:val="clear" w:color="auto" w:fill="auto"/>
            <w:vAlign w:val="center"/>
          </w:tcPr>
          <w:p w:rsidR="0049488D" w:rsidRPr="002D3538" w:rsidRDefault="0049488D" w:rsidP="00B52095">
            <w:pPr>
              <w:jc w:val="center"/>
              <w:rPr>
                <w:rFonts w:ascii="Cambria" w:hAnsi="Cambria" w:cs="Calibri"/>
                <w:b/>
                <w:sz w:val="22"/>
                <w:szCs w:val="22"/>
              </w:rPr>
            </w:pPr>
            <w:r w:rsidRPr="002D3538">
              <w:rPr>
                <w:rFonts w:ascii="Cambria" w:hAnsi="Cambria" w:cs="Calibri"/>
                <w:b/>
                <w:sz w:val="22"/>
                <w:szCs w:val="22"/>
              </w:rPr>
              <w:t>Descrizione</w:t>
            </w:r>
          </w:p>
        </w:tc>
        <w:tc>
          <w:tcPr>
            <w:tcW w:w="2876" w:type="dxa"/>
          </w:tcPr>
          <w:p w:rsidR="0049488D" w:rsidRPr="002D3538" w:rsidRDefault="0049488D" w:rsidP="00B52095">
            <w:pPr>
              <w:jc w:val="center"/>
              <w:rPr>
                <w:rFonts w:ascii="Cambria" w:hAnsi="Cambria" w:cs="Calibri"/>
                <w:b/>
                <w:sz w:val="22"/>
                <w:szCs w:val="22"/>
              </w:rPr>
            </w:pPr>
            <w:r w:rsidRPr="002D3538">
              <w:rPr>
                <w:rFonts w:ascii="Cambria" w:hAnsi="Cambria" w:cs="Calibri"/>
                <w:b/>
                <w:sz w:val="22"/>
                <w:szCs w:val="22"/>
              </w:rPr>
              <w:t xml:space="preserve">Punteggi </w:t>
            </w:r>
          </w:p>
        </w:tc>
      </w:tr>
      <w:tr w:rsidR="0049488D" w:rsidRPr="002D3538" w:rsidTr="00B52095">
        <w:trPr>
          <w:trHeight w:val="404"/>
        </w:trPr>
        <w:tc>
          <w:tcPr>
            <w:tcW w:w="6480" w:type="dxa"/>
            <w:shd w:val="clear" w:color="auto" w:fill="auto"/>
            <w:vAlign w:val="center"/>
          </w:tcPr>
          <w:p w:rsidR="0049488D" w:rsidRPr="002D3538"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2D3538">
              <w:rPr>
                <w:rFonts w:ascii="Cambria" w:hAnsi="Cambria" w:cs="Calibri"/>
                <w:sz w:val="22"/>
                <w:szCs w:val="22"/>
                <w:u w:val="single"/>
              </w:rPr>
              <w:t>Ergonomia</w:t>
            </w:r>
          </w:p>
          <w:p w:rsidR="0049488D" w:rsidRPr="002D3538" w:rsidRDefault="0049488D" w:rsidP="00B52095">
            <w:pPr>
              <w:ind w:left="290"/>
              <w:jc w:val="both"/>
              <w:rPr>
                <w:rFonts w:ascii="Cambria" w:hAnsi="Cambria" w:cs="Calibri"/>
                <w:sz w:val="22"/>
                <w:szCs w:val="22"/>
              </w:rPr>
            </w:pPr>
            <w:r w:rsidRPr="002D3538">
              <w:rPr>
                <w:rFonts w:ascii="Cambria" w:hAnsi="Cambria" w:cs="Calibri"/>
                <w:sz w:val="22"/>
                <w:szCs w:val="22"/>
              </w:rPr>
              <w:t xml:space="preserve">Il punteggio massimo sarà attribuito all’offerta che presenterà la </w:t>
            </w:r>
            <w:r w:rsidRPr="002D3538">
              <w:rPr>
                <w:rFonts w:ascii="Cambria" w:hAnsi="Cambria" w:cs="Calibri"/>
                <w:sz w:val="22"/>
                <w:szCs w:val="22"/>
              </w:rPr>
              <w:lastRenderedPageBreak/>
              <w:t xml:space="preserve">migliore ergonomia complessiva dello strumento, intesa come combinazione delle caratteristiche di praticità d’uso dell’apparecchiatura, del relativo ingombro, della semplicità, immediatezza e completezza dei comandi </w:t>
            </w:r>
            <w:r w:rsidRPr="002D3538">
              <w:rPr>
                <w:rFonts w:ascii="Cambria" w:hAnsi="Cambria" w:cs="Tahoma"/>
                <w:sz w:val="22"/>
                <w:szCs w:val="22"/>
              </w:rPr>
              <w:t xml:space="preserve">(es: possibilità di comando touch screen) </w:t>
            </w:r>
            <w:r w:rsidRPr="002D3538">
              <w:rPr>
                <w:rFonts w:ascii="Cambria" w:hAnsi="Cambria" w:cs="Calibri"/>
                <w:sz w:val="22"/>
                <w:szCs w:val="22"/>
              </w:rPr>
              <w:t>sulla piattaforma e dell’interfaccia utente, quest’ultima in termini di quantità e tipologia dei parametri impostati e di lavoro visualizzabili sul pannello o sullo schermo.</w:t>
            </w:r>
          </w:p>
        </w:tc>
        <w:tc>
          <w:tcPr>
            <w:tcW w:w="2876" w:type="dxa"/>
            <w:shd w:val="clear" w:color="auto" w:fill="auto"/>
            <w:vAlign w:val="center"/>
          </w:tcPr>
          <w:p w:rsidR="0049488D" w:rsidRPr="002D3538" w:rsidRDefault="0049488D" w:rsidP="00B52095">
            <w:pPr>
              <w:jc w:val="center"/>
              <w:rPr>
                <w:rFonts w:ascii="Cambria" w:hAnsi="Cambria" w:cs="Calibri"/>
                <w:b/>
                <w:sz w:val="22"/>
                <w:szCs w:val="22"/>
              </w:rPr>
            </w:pPr>
            <w:r w:rsidRPr="002D3538">
              <w:rPr>
                <w:rFonts w:ascii="Cambria" w:hAnsi="Cambria" w:cs="Tahoma"/>
                <w:b/>
                <w:sz w:val="22"/>
                <w:szCs w:val="22"/>
              </w:rPr>
              <w:lastRenderedPageBreak/>
              <w:t>Max 3 punti</w:t>
            </w:r>
          </w:p>
        </w:tc>
      </w:tr>
      <w:tr w:rsidR="0049488D" w:rsidRPr="002D3538" w:rsidTr="00B52095">
        <w:trPr>
          <w:trHeight w:val="421"/>
        </w:trPr>
        <w:tc>
          <w:tcPr>
            <w:tcW w:w="6480" w:type="dxa"/>
            <w:shd w:val="clear" w:color="auto" w:fill="auto"/>
            <w:vAlign w:val="center"/>
          </w:tcPr>
          <w:p w:rsidR="0049488D" w:rsidRPr="002D3538"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2D3538">
              <w:rPr>
                <w:rFonts w:ascii="Cambria" w:hAnsi="Cambria" w:cs="Calibri"/>
                <w:sz w:val="22"/>
                <w:szCs w:val="22"/>
                <w:u w:val="single"/>
              </w:rPr>
              <w:lastRenderedPageBreak/>
              <w:t xml:space="preserve">Efficacia nel controllo delle fasi operatorie </w:t>
            </w:r>
          </w:p>
          <w:p w:rsidR="0049488D" w:rsidRPr="002D3538" w:rsidRDefault="0049488D" w:rsidP="00B52095">
            <w:pPr>
              <w:ind w:left="290"/>
              <w:jc w:val="both"/>
              <w:rPr>
                <w:rFonts w:ascii="Cambria" w:hAnsi="Cambria" w:cs="Calibri"/>
                <w:sz w:val="22"/>
                <w:szCs w:val="22"/>
              </w:rPr>
            </w:pPr>
            <w:r w:rsidRPr="002D3538">
              <w:rPr>
                <w:rFonts w:ascii="Cambria" w:hAnsi="Cambria" w:cs="Calibri"/>
                <w:sz w:val="22"/>
                <w:szCs w:val="22"/>
              </w:rPr>
              <w:t>Il punteggio massimo sarà attribuito all’offerta che presenterà le migliori caratteristiche in termini di efficacia</w:t>
            </w:r>
            <w:ins w:id="18" w:author="Daniele Veritti" w:date="2016-01-28T11:58:00Z">
              <w:r>
                <w:rPr>
                  <w:rFonts w:ascii="Cambria" w:hAnsi="Cambria" w:cs="Calibri"/>
                  <w:sz w:val="22"/>
                  <w:szCs w:val="22"/>
                </w:rPr>
                <w:t xml:space="preserve"> </w:t>
              </w:r>
            </w:ins>
            <w:del w:id="19" w:author="Daniele Veritti" w:date="2016-01-29T11:35:00Z">
              <w:r w:rsidRPr="002D3538" w:rsidDel="000D604A">
                <w:rPr>
                  <w:rFonts w:ascii="Cambria" w:hAnsi="Cambria" w:cs="Calibri"/>
                  <w:sz w:val="22"/>
                  <w:szCs w:val="22"/>
                </w:rPr>
                <w:delText xml:space="preserve"> </w:delText>
              </w:r>
            </w:del>
            <w:r w:rsidRPr="002D3538">
              <w:rPr>
                <w:rFonts w:ascii="Cambria" w:hAnsi="Cambria" w:cs="Calibri"/>
                <w:sz w:val="22"/>
                <w:szCs w:val="22"/>
              </w:rPr>
              <w:t>complessiva del sistema di controllo della IOP</w:t>
            </w:r>
            <w:ins w:id="20" w:author="Daniele Veritti" w:date="2016-01-26T13:27:00Z">
              <w:r>
                <w:rPr>
                  <w:rFonts w:ascii="Cambria" w:hAnsi="Cambria" w:cs="Calibri"/>
                  <w:sz w:val="22"/>
                  <w:szCs w:val="22"/>
                </w:rPr>
                <w:t xml:space="preserve"> </w:t>
              </w:r>
            </w:ins>
            <w:del w:id="21" w:author="Daniele Veritti" w:date="2016-01-29T11:35:00Z">
              <w:r w:rsidRPr="002D3538" w:rsidDel="000D604A">
                <w:rPr>
                  <w:rFonts w:ascii="Cambria" w:hAnsi="Cambria" w:cs="Calibri"/>
                  <w:sz w:val="22"/>
                  <w:szCs w:val="22"/>
                </w:rPr>
                <w:delText xml:space="preserve"> </w:delText>
              </w:r>
            </w:del>
            <w:r w:rsidRPr="002D3538">
              <w:rPr>
                <w:rFonts w:ascii="Cambria" w:hAnsi="Cambria" w:cs="Calibri"/>
                <w:sz w:val="22"/>
                <w:szCs w:val="22"/>
              </w:rPr>
              <w:t>e delle modalità di controllo del vuoto e del taglio, con preferenza per la modalità lineare e l’azionamento tramite comandi e regolazioni a pedale</w:t>
            </w:r>
            <w:del w:id="22" w:author="ugo" w:date="2015-10-06T12:15:00Z">
              <w:r w:rsidRPr="002D3538" w:rsidDel="00686FB8">
                <w:rPr>
                  <w:rFonts w:ascii="Cambria" w:hAnsi="Cambria" w:cs="Calibri"/>
                  <w:sz w:val="22"/>
                  <w:szCs w:val="22"/>
                </w:rPr>
                <w:delText xml:space="preserve"> </w:delText>
              </w:r>
            </w:del>
          </w:p>
        </w:tc>
        <w:tc>
          <w:tcPr>
            <w:tcW w:w="2876" w:type="dxa"/>
            <w:shd w:val="clear" w:color="auto" w:fill="auto"/>
            <w:vAlign w:val="center"/>
          </w:tcPr>
          <w:p w:rsidR="0049488D" w:rsidRPr="002D3538" w:rsidRDefault="0049488D" w:rsidP="00B52095">
            <w:pPr>
              <w:jc w:val="center"/>
              <w:rPr>
                <w:rFonts w:ascii="Cambria" w:hAnsi="Cambria" w:cs="Calibri"/>
                <w:b/>
                <w:sz w:val="22"/>
                <w:szCs w:val="22"/>
              </w:rPr>
            </w:pPr>
            <w:r w:rsidRPr="002D3538">
              <w:rPr>
                <w:rFonts w:ascii="Cambria" w:hAnsi="Cambria" w:cs="Calibri"/>
                <w:b/>
                <w:sz w:val="22"/>
                <w:szCs w:val="22"/>
              </w:rPr>
              <w:t>Max 6 punti</w:t>
            </w:r>
          </w:p>
        </w:tc>
      </w:tr>
      <w:tr w:rsidR="0049488D" w:rsidRPr="002D3538" w:rsidTr="00B52095">
        <w:trPr>
          <w:trHeight w:val="316"/>
        </w:trPr>
        <w:tc>
          <w:tcPr>
            <w:tcW w:w="6480" w:type="dxa"/>
            <w:shd w:val="clear" w:color="auto" w:fill="auto"/>
            <w:vAlign w:val="center"/>
          </w:tcPr>
          <w:p w:rsidR="0049488D" w:rsidRPr="002D3538" w:rsidRDefault="0049488D" w:rsidP="0049488D">
            <w:pPr>
              <w:pStyle w:val="Corpotesto"/>
              <w:numPr>
                <w:ilvl w:val="0"/>
                <w:numId w:val="46"/>
              </w:numPr>
              <w:tabs>
                <w:tab w:val="clear" w:pos="720"/>
                <w:tab w:val="num" w:pos="290"/>
              </w:tabs>
              <w:spacing w:after="0"/>
              <w:ind w:left="290" w:hanging="290"/>
              <w:jc w:val="both"/>
              <w:rPr>
                <w:rFonts w:ascii="Cambria" w:hAnsi="Cambria" w:cs="Calibri"/>
                <w:sz w:val="22"/>
                <w:szCs w:val="22"/>
                <w:u w:val="single"/>
              </w:rPr>
            </w:pPr>
            <w:r w:rsidRPr="002D3538">
              <w:rPr>
                <w:rFonts w:ascii="Cambria" w:hAnsi="Cambria" w:cs="Calibri"/>
                <w:sz w:val="22"/>
                <w:szCs w:val="22"/>
                <w:u w:val="single"/>
              </w:rPr>
              <w:t>Unità ad ultrasuoni e relativi manipoli</w:t>
            </w:r>
          </w:p>
          <w:p w:rsidR="0049488D" w:rsidRPr="002D3538" w:rsidRDefault="0049488D" w:rsidP="00B52095">
            <w:pPr>
              <w:ind w:left="290"/>
              <w:jc w:val="both"/>
              <w:rPr>
                <w:rFonts w:ascii="Cambria" w:hAnsi="Cambria" w:cs="Calibri"/>
                <w:sz w:val="22"/>
                <w:szCs w:val="22"/>
              </w:rPr>
            </w:pPr>
            <w:r w:rsidRPr="002D3538">
              <w:rPr>
                <w:rFonts w:ascii="Cambria" w:hAnsi="Cambria" w:cs="Calibri"/>
                <w:sz w:val="22"/>
                <w:szCs w:val="22"/>
              </w:rPr>
              <w:t xml:space="preserve">Il punteggio massimo sarà attribuito alla proposta tecnologica che presenterà il maggior </w:t>
            </w:r>
            <w:r w:rsidRPr="00C31308">
              <w:rPr>
                <w:rFonts w:ascii="Cambria" w:hAnsi="Cambria" w:cs="Calibri"/>
                <w:sz w:val="22"/>
                <w:szCs w:val="22"/>
              </w:rPr>
              <w:t>numero e la miglior efficacia</w:t>
            </w:r>
            <w:r>
              <w:rPr>
                <w:rFonts w:ascii="Cambria" w:hAnsi="Cambria" w:cs="Calibri"/>
                <w:sz w:val="22"/>
                <w:szCs w:val="22"/>
              </w:rPr>
              <w:t xml:space="preserve"> </w:t>
            </w:r>
            <w:r w:rsidRPr="002D3538">
              <w:rPr>
                <w:rFonts w:ascii="Cambria" w:hAnsi="Cambria" w:cs="Calibri"/>
                <w:sz w:val="22"/>
                <w:szCs w:val="22"/>
              </w:rPr>
              <w:t>di tecniche di emissione ad ultrasuoni, sia consolidate che innovative e del relativo controllo, sia a punta occlusa che disocclusa, e che consenta il movimento della punta anche torsionale</w:t>
            </w:r>
          </w:p>
        </w:tc>
        <w:tc>
          <w:tcPr>
            <w:tcW w:w="2876" w:type="dxa"/>
            <w:shd w:val="clear" w:color="auto" w:fill="auto"/>
            <w:vAlign w:val="center"/>
          </w:tcPr>
          <w:p w:rsidR="0049488D" w:rsidRPr="002D3538" w:rsidRDefault="0049488D" w:rsidP="00B52095">
            <w:pPr>
              <w:jc w:val="center"/>
              <w:rPr>
                <w:rFonts w:ascii="Cambria" w:hAnsi="Cambria" w:cs="Calibri"/>
                <w:b/>
                <w:sz w:val="22"/>
                <w:szCs w:val="22"/>
              </w:rPr>
            </w:pPr>
            <w:r w:rsidRPr="002D3538">
              <w:rPr>
                <w:rFonts w:ascii="Cambria" w:hAnsi="Cambria" w:cs="Calibri"/>
                <w:b/>
                <w:sz w:val="22"/>
                <w:szCs w:val="22"/>
              </w:rPr>
              <w:t>Max 6 punti</w:t>
            </w:r>
          </w:p>
        </w:tc>
      </w:tr>
      <w:tr w:rsidR="0049488D" w:rsidRPr="002D3538" w:rsidTr="00B52095">
        <w:trPr>
          <w:trHeight w:val="193"/>
        </w:trPr>
        <w:tc>
          <w:tcPr>
            <w:tcW w:w="6480" w:type="dxa"/>
            <w:shd w:val="clear" w:color="auto" w:fill="auto"/>
            <w:vAlign w:val="center"/>
          </w:tcPr>
          <w:p w:rsidR="0049488D" w:rsidRPr="002D3538"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2D3538">
              <w:rPr>
                <w:rFonts w:ascii="Cambria" w:hAnsi="Cambria" w:cs="Calibri"/>
                <w:sz w:val="22"/>
                <w:szCs w:val="22"/>
                <w:u w:val="single"/>
              </w:rPr>
              <w:t>Materiale di consumo</w:t>
            </w:r>
          </w:p>
          <w:p w:rsidR="0049488D" w:rsidRPr="002D3538" w:rsidRDefault="0049488D" w:rsidP="00B52095">
            <w:pPr>
              <w:pStyle w:val="Corpotesto"/>
              <w:tabs>
                <w:tab w:val="num" w:pos="290"/>
              </w:tabs>
              <w:ind w:left="290"/>
              <w:rPr>
                <w:rFonts w:ascii="Cambria" w:hAnsi="Cambria" w:cs="Calibri"/>
                <w:sz w:val="22"/>
                <w:szCs w:val="22"/>
              </w:rPr>
            </w:pPr>
            <w:r w:rsidRPr="002D3538">
              <w:rPr>
                <w:rFonts w:ascii="Cambria" w:hAnsi="Cambria" w:cs="Calibri"/>
                <w:sz w:val="22"/>
                <w:szCs w:val="22"/>
              </w:rPr>
              <w:t>Il punteggio massimo sarà attribuito alla proposta tecnologica che presenterà la miglior qualità del materiale di consumo dal punto di vista dell’efficacia clinica e dell’ergonomia d’uso delle diverse componenti dei pack</w:t>
            </w:r>
            <w:ins w:id="23" w:author="AOUD" w:date="2016-03-23T11:27:00Z">
              <w:r>
                <w:rPr>
                  <w:rFonts w:ascii="Cambria" w:hAnsi="Cambria" w:cs="Calibri"/>
                  <w:sz w:val="22"/>
                  <w:szCs w:val="22"/>
                </w:rPr>
                <w:t>,</w:t>
              </w:r>
            </w:ins>
            <w:r w:rsidRPr="002D3538">
              <w:rPr>
                <w:rFonts w:ascii="Cambria" w:hAnsi="Cambria" w:cs="Calibri"/>
                <w:sz w:val="22"/>
                <w:szCs w:val="22"/>
              </w:rPr>
              <w:t xml:space="preserve"> </w:t>
            </w:r>
            <w:r w:rsidRPr="00C31308">
              <w:rPr>
                <w:rFonts w:ascii="Cambria" w:hAnsi="Cambria" w:cs="Tahoma"/>
                <w:sz w:val="22"/>
                <w:szCs w:val="22"/>
              </w:rPr>
              <w:t>anche in relazione alla gamma di misure disponibili oltre a quelle minime richieste</w:t>
            </w:r>
          </w:p>
        </w:tc>
        <w:tc>
          <w:tcPr>
            <w:tcW w:w="2876" w:type="dxa"/>
            <w:shd w:val="clear" w:color="auto" w:fill="auto"/>
            <w:vAlign w:val="center"/>
          </w:tcPr>
          <w:p w:rsidR="0049488D" w:rsidRPr="002D3538" w:rsidRDefault="0049488D" w:rsidP="00B52095">
            <w:pPr>
              <w:jc w:val="center"/>
              <w:rPr>
                <w:rFonts w:ascii="Cambria" w:hAnsi="Cambria" w:cs="Calibri"/>
                <w:b/>
                <w:sz w:val="22"/>
                <w:szCs w:val="22"/>
              </w:rPr>
            </w:pPr>
            <w:r w:rsidRPr="002D3538">
              <w:rPr>
                <w:rFonts w:ascii="Cambria" w:hAnsi="Cambria" w:cs="Tahoma"/>
                <w:b/>
                <w:sz w:val="22"/>
                <w:szCs w:val="22"/>
              </w:rPr>
              <w:t>Max 3 punti</w:t>
            </w:r>
          </w:p>
        </w:tc>
      </w:tr>
      <w:tr w:rsidR="0049488D" w:rsidRPr="002D3538" w:rsidTr="00B52095">
        <w:trPr>
          <w:trHeight w:val="299"/>
        </w:trPr>
        <w:tc>
          <w:tcPr>
            <w:tcW w:w="6480" w:type="dxa"/>
            <w:shd w:val="clear" w:color="auto" w:fill="auto"/>
            <w:vAlign w:val="center"/>
          </w:tcPr>
          <w:p w:rsidR="0049488D" w:rsidRPr="002D3538" w:rsidRDefault="0049488D" w:rsidP="0049488D">
            <w:pPr>
              <w:pStyle w:val="Corpotesto"/>
              <w:numPr>
                <w:ilvl w:val="0"/>
                <w:numId w:val="46"/>
              </w:numPr>
              <w:tabs>
                <w:tab w:val="clear" w:pos="720"/>
                <w:tab w:val="num" w:pos="290"/>
              </w:tabs>
              <w:spacing w:after="0"/>
              <w:ind w:left="290" w:hanging="290"/>
              <w:rPr>
                <w:rFonts w:ascii="Cambria" w:hAnsi="Cambria" w:cs="Calibri"/>
                <w:sz w:val="22"/>
                <w:szCs w:val="22"/>
                <w:u w:val="single"/>
              </w:rPr>
            </w:pPr>
            <w:r w:rsidRPr="002D3538">
              <w:rPr>
                <w:rFonts w:ascii="Cambria" w:hAnsi="Cambria" w:cs="Calibri"/>
                <w:sz w:val="22"/>
                <w:szCs w:val="22"/>
                <w:u w:val="single"/>
              </w:rPr>
              <w:t xml:space="preserve">Caratteristiche di programmazione,  di registrazione e di trasferimento dei dati </w:t>
            </w:r>
          </w:p>
          <w:p w:rsidR="0049488D" w:rsidRPr="002D3538" w:rsidRDefault="0049488D" w:rsidP="00B52095">
            <w:pPr>
              <w:ind w:left="290"/>
              <w:jc w:val="both"/>
              <w:rPr>
                <w:rFonts w:ascii="Cambria" w:hAnsi="Cambria" w:cs="Calibri"/>
                <w:sz w:val="22"/>
                <w:szCs w:val="22"/>
              </w:rPr>
            </w:pPr>
            <w:r w:rsidRPr="002D3538">
              <w:rPr>
                <w:rFonts w:ascii="Cambria" w:hAnsi="Cambria" w:cs="Calibri"/>
                <w:sz w:val="22"/>
                <w:szCs w:val="22"/>
              </w:rPr>
              <w:t xml:space="preserve">Il punteggio massimo sarà attribuito all’offerta che presenterà la migliore combinazione fra le possibilità di impostazione dei parametri operativi e dei relativi programmi, le modalità di registrazione integrata e di trasferimento dei dati faco utilizzati. </w:t>
            </w:r>
          </w:p>
        </w:tc>
        <w:tc>
          <w:tcPr>
            <w:tcW w:w="2876" w:type="dxa"/>
            <w:vAlign w:val="center"/>
          </w:tcPr>
          <w:p w:rsidR="0049488D" w:rsidRPr="002D3538" w:rsidRDefault="0049488D" w:rsidP="00B52095">
            <w:pPr>
              <w:jc w:val="center"/>
              <w:rPr>
                <w:rFonts w:ascii="Cambria" w:hAnsi="Cambria" w:cs="Calibri"/>
                <w:b/>
                <w:sz w:val="22"/>
                <w:szCs w:val="22"/>
              </w:rPr>
            </w:pPr>
            <w:r w:rsidRPr="002D3538">
              <w:rPr>
                <w:rFonts w:ascii="Cambria" w:hAnsi="Cambria" w:cs="Tahoma"/>
                <w:b/>
                <w:sz w:val="22"/>
                <w:szCs w:val="22"/>
              </w:rPr>
              <w:t>Max 1 punto</w:t>
            </w:r>
          </w:p>
        </w:tc>
      </w:tr>
      <w:tr w:rsidR="0049488D" w:rsidRPr="002D3538" w:rsidTr="00B52095">
        <w:trPr>
          <w:trHeight w:val="421"/>
        </w:trPr>
        <w:tc>
          <w:tcPr>
            <w:tcW w:w="6480" w:type="dxa"/>
            <w:shd w:val="clear" w:color="auto" w:fill="auto"/>
            <w:vAlign w:val="center"/>
          </w:tcPr>
          <w:p w:rsidR="0049488D" w:rsidRPr="002D3538" w:rsidRDefault="0049488D" w:rsidP="0049488D">
            <w:pPr>
              <w:numPr>
                <w:ilvl w:val="0"/>
                <w:numId w:val="47"/>
              </w:numPr>
              <w:tabs>
                <w:tab w:val="clear" w:pos="720"/>
                <w:tab w:val="num" w:pos="290"/>
              </w:tabs>
              <w:ind w:left="290" w:hanging="290"/>
              <w:jc w:val="both"/>
              <w:rPr>
                <w:rFonts w:ascii="Cambria" w:hAnsi="Cambria" w:cs="Tahoma"/>
                <w:sz w:val="22"/>
                <w:szCs w:val="22"/>
                <w:u w:val="single"/>
              </w:rPr>
            </w:pPr>
            <w:r w:rsidRPr="002D3538">
              <w:rPr>
                <w:rFonts w:ascii="Cambria" w:hAnsi="Cambria" w:cs="Tahoma"/>
                <w:sz w:val="22"/>
                <w:szCs w:val="22"/>
                <w:u w:val="single"/>
              </w:rPr>
              <w:t>Pompa di aspirazione</w:t>
            </w:r>
          </w:p>
          <w:p w:rsidR="0049488D" w:rsidRPr="002D3538" w:rsidRDefault="0049488D" w:rsidP="00B52095">
            <w:pPr>
              <w:ind w:left="290"/>
              <w:jc w:val="both"/>
              <w:rPr>
                <w:rFonts w:ascii="Cambria" w:hAnsi="Cambria" w:cs="Calibri"/>
                <w:sz w:val="22"/>
                <w:szCs w:val="22"/>
              </w:rPr>
            </w:pPr>
            <w:r w:rsidRPr="002D3538">
              <w:rPr>
                <w:rFonts w:ascii="Cambria" w:hAnsi="Cambria" w:cs="Tahoma"/>
                <w:sz w:val="22"/>
                <w:szCs w:val="22"/>
              </w:rPr>
              <w:t>Il punteggio massimo sarà attribuito alla proposta che presenterà le migliori caratteristiche prestazionali</w:t>
            </w:r>
            <w:ins w:id="24" w:author="Daniele Veritti" w:date="2016-01-29T11:36:00Z">
              <w:r>
                <w:rPr>
                  <w:rFonts w:ascii="Cambria" w:hAnsi="Cambria" w:cs="Tahoma"/>
                  <w:sz w:val="22"/>
                  <w:szCs w:val="22"/>
                </w:rPr>
                <w:t>.</w:t>
              </w:r>
            </w:ins>
          </w:p>
        </w:tc>
        <w:tc>
          <w:tcPr>
            <w:tcW w:w="2876" w:type="dxa"/>
            <w:shd w:val="clear" w:color="auto" w:fill="auto"/>
            <w:vAlign w:val="center"/>
          </w:tcPr>
          <w:p w:rsidR="0049488D" w:rsidRPr="002D3538" w:rsidRDefault="0049488D" w:rsidP="00B52095">
            <w:pPr>
              <w:jc w:val="center"/>
              <w:rPr>
                <w:rFonts w:ascii="Cambria" w:hAnsi="Cambria" w:cs="Calibri"/>
                <w:sz w:val="22"/>
                <w:szCs w:val="22"/>
              </w:rPr>
            </w:pPr>
            <w:r w:rsidRPr="002D3538">
              <w:rPr>
                <w:rFonts w:ascii="Cambria" w:hAnsi="Cambria" w:cs="Tahoma"/>
                <w:b/>
                <w:sz w:val="22"/>
                <w:szCs w:val="22"/>
              </w:rPr>
              <w:t>Max 6 punti</w:t>
            </w:r>
          </w:p>
        </w:tc>
      </w:tr>
      <w:tr w:rsidR="0049488D" w:rsidRPr="002D3538" w:rsidTr="00B52095">
        <w:trPr>
          <w:trHeight w:val="175"/>
        </w:trPr>
        <w:tc>
          <w:tcPr>
            <w:tcW w:w="6480" w:type="dxa"/>
            <w:shd w:val="clear" w:color="auto" w:fill="auto"/>
            <w:vAlign w:val="center"/>
          </w:tcPr>
          <w:p w:rsidR="0049488D" w:rsidRPr="002D3538"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2D3538">
              <w:rPr>
                <w:rFonts w:ascii="Cambria" w:hAnsi="Cambria" w:cs="Calibri"/>
                <w:sz w:val="22"/>
                <w:szCs w:val="22"/>
                <w:u w:val="single"/>
              </w:rPr>
              <w:t xml:space="preserve">Unità aspirazione e di irrigazione, vitrectomia e relativi manipoli </w:t>
            </w:r>
          </w:p>
          <w:p w:rsidR="0049488D" w:rsidRPr="002D3538" w:rsidRDefault="0049488D" w:rsidP="00B52095">
            <w:pPr>
              <w:ind w:left="290"/>
              <w:jc w:val="both"/>
              <w:rPr>
                <w:rFonts w:ascii="Cambria" w:hAnsi="Cambria" w:cs="Calibri"/>
                <w:sz w:val="22"/>
                <w:szCs w:val="22"/>
              </w:rPr>
            </w:pPr>
            <w:r w:rsidRPr="002D3538">
              <w:rPr>
                <w:rFonts w:ascii="Cambria" w:hAnsi="Cambria" w:cs="Calibri"/>
                <w:sz w:val="22"/>
                <w:szCs w:val="22"/>
              </w:rPr>
              <w:t>Il punteggio massimo sarà attribuito all’offerta che presenterà la migliore soluzione tecnologica e che permetta</w:t>
            </w:r>
            <w:ins w:id="25" w:author="AOUD" w:date="2016-03-23T11:32:00Z">
              <w:r>
                <w:rPr>
                  <w:rFonts w:ascii="Cambria" w:hAnsi="Cambria" w:cs="Calibri"/>
                  <w:sz w:val="22"/>
                  <w:szCs w:val="22"/>
                </w:rPr>
                <w:t xml:space="preserve"> </w:t>
              </w:r>
            </w:ins>
            <w:del w:id="26" w:author="AOUD" w:date="2016-03-23T11:33:00Z">
              <w:r w:rsidRPr="002D3538" w:rsidDel="00054FEC">
                <w:rPr>
                  <w:rFonts w:ascii="Cambria" w:hAnsi="Cambria" w:cs="Calibri"/>
                  <w:sz w:val="22"/>
                  <w:szCs w:val="22"/>
                </w:rPr>
                <w:delText xml:space="preserve"> </w:delText>
              </w:r>
            </w:del>
            <w:r w:rsidRPr="00C31308">
              <w:rPr>
                <w:rFonts w:ascii="Cambria" w:hAnsi="Cambria" w:cs="Calibri"/>
                <w:sz w:val="22"/>
                <w:szCs w:val="22"/>
              </w:rPr>
              <w:t>l’uso di punte sia curve che rette e la vitrectomia anteriore con una frequenza di taglio programmabile con almeno 2500 tagli/min.</w:t>
            </w:r>
          </w:p>
        </w:tc>
        <w:tc>
          <w:tcPr>
            <w:tcW w:w="2876" w:type="dxa"/>
            <w:vAlign w:val="center"/>
          </w:tcPr>
          <w:p w:rsidR="0049488D" w:rsidRPr="002D3538" w:rsidRDefault="0049488D" w:rsidP="00B52095">
            <w:pPr>
              <w:jc w:val="center"/>
              <w:rPr>
                <w:rFonts w:ascii="Cambria" w:hAnsi="Cambria" w:cs="Calibri"/>
                <w:b/>
                <w:sz w:val="22"/>
                <w:szCs w:val="22"/>
              </w:rPr>
            </w:pPr>
            <w:r w:rsidRPr="002D3538">
              <w:rPr>
                <w:rFonts w:ascii="Cambria" w:hAnsi="Cambria" w:cs="Tahoma"/>
                <w:b/>
                <w:sz w:val="22"/>
                <w:szCs w:val="22"/>
              </w:rPr>
              <w:t>Max 6 punti</w:t>
            </w:r>
          </w:p>
        </w:tc>
      </w:tr>
      <w:tr w:rsidR="0049488D" w:rsidRPr="002D3538" w:rsidTr="00B52095">
        <w:trPr>
          <w:trHeight w:val="175"/>
        </w:trPr>
        <w:tc>
          <w:tcPr>
            <w:tcW w:w="6480" w:type="dxa"/>
            <w:shd w:val="clear" w:color="auto" w:fill="auto"/>
            <w:vAlign w:val="center"/>
          </w:tcPr>
          <w:p w:rsidR="0049488D" w:rsidRPr="002D3538" w:rsidRDefault="0049488D" w:rsidP="0049488D">
            <w:pPr>
              <w:numPr>
                <w:ilvl w:val="0"/>
                <w:numId w:val="47"/>
              </w:numPr>
              <w:tabs>
                <w:tab w:val="clear" w:pos="720"/>
                <w:tab w:val="num" w:pos="290"/>
              </w:tabs>
              <w:ind w:left="290" w:hanging="290"/>
              <w:jc w:val="both"/>
              <w:rPr>
                <w:rFonts w:ascii="Cambria" w:hAnsi="Cambria" w:cs="Calibri"/>
                <w:sz w:val="22"/>
                <w:szCs w:val="22"/>
                <w:u w:val="single"/>
              </w:rPr>
            </w:pPr>
            <w:r w:rsidRPr="002D3538">
              <w:rPr>
                <w:rFonts w:ascii="Cambria" w:hAnsi="Cambria" w:cs="Calibri"/>
                <w:sz w:val="22"/>
                <w:szCs w:val="22"/>
                <w:u w:val="single"/>
              </w:rPr>
              <w:t>Sistema di controllo della pressione</w:t>
            </w:r>
          </w:p>
          <w:p w:rsidR="0049488D" w:rsidRPr="002D3538" w:rsidRDefault="0049488D" w:rsidP="00B52095">
            <w:pPr>
              <w:ind w:left="290"/>
              <w:jc w:val="both"/>
              <w:rPr>
                <w:rFonts w:ascii="Cambria" w:hAnsi="Cambria" w:cs="Calibri"/>
                <w:sz w:val="22"/>
                <w:szCs w:val="22"/>
                <w:u w:val="single"/>
              </w:rPr>
            </w:pPr>
            <w:r w:rsidRPr="002D3538">
              <w:rPr>
                <w:rFonts w:ascii="Cambria" w:hAnsi="Cambria" w:cs="Calibri"/>
                <w:sz w:val="22"/>
                <w:szCs w:val="22"/>
              </w:rPr>
              <w:t>Il punteggio massimo sarà attribuito all’offerta che presenterà le migliori caratteristiche in termini di tipologia di controllo della pressione di infusione e della pressione intraoculare</w:t>
            </w:r>
          </w:p>
        </w:tc>
        <w:tc>
          <w:tcPr>
            <w:tcW w:w="2876" w:type="dxa"/>
            <w:vAlign w:val="center"/>
          </w:tcPr>
          <w:p w:rsidR="0049488D" w:rsidRPr="002D3538" w:rsidRDefault="0049488D" w:rsidP="00B52095">
            <w:pPr>
              <w:jc w:val="center"/>
              <w:rPr>
                <w:rFonts w:ascii="Cambria" w:hAnsi="Cambria" w:cs="Calibri"/>
                <w:b/>
                <w:sz w:val="22"/>
                <w:szCs w:val="22"/>
              </w:rPr>
            </w:pPr>
            <w:r w:rsidRPr="002D3538">
              <w:rPr>
                <w:rFonts w:ascii="Cambria" w:hAnsi="Cambria" w:cs="Tahoma"/>
                <w:b/>
                <w:sz w:val="22"/>
                <w:szCs w:val="22"/>
              </w:rPr>
              <w:t>Max 9 punti</w:t>
            </w:r>
          </w:p>
        </w:tc>
      </w:tr>
    </w:tbl>
    <w:p w:rsidR="0049488D" w:rsidDel="00172AB0" w:rsidRDefault="0049488D" w:rsidP="0049488D">
      <w:pPr>
        <w:rPr>
          <w:del w:id="27" w:author="AOUD" w:date="2015-10-09T14:14:00Z"/>
          <w:rFonts w:ascii="Cambria" w:hAnsi="Cambria" w:cs="Tahoma"/>
          <w:sz w:val="18"/>
          <w:szCs w:val="18"/>
          <w:u w:val="single"/>
        </w:rPr>
      </w:pPr>
    </w:p>
    <w:p w:rsidR="0049488D" w:rsidRDefault="0049488D" w:rsidP="0049488D">
      <w:pPr>
        <w:rPr>
          <w:ins w:id="28" w:author="AOUD" w:date="2016-03-23T10:33:00Z"/>
          <w:rFonts w:ascii="Cambria" w:hAnsi="Cambria" w:cs="Tahoma"/>
          <w:sz w:val="18"/>
          <w:szCs w:val="18"/>
          <w:u w:val="single"/>
        </w:rPr>
      </w:pPr>
    </w:p>
    <w:p w:rsidR="0049488D" w:rsidRDefault="0049488D" w:rsidP="0049488D">
      <w:pPr>
        <w:jc w:val="center"/>
        <w:rPr>
          <w:rFonts w:ascii="Cambria" w:hAnsi="Cambria" w:cs="Tahoma"/>
          <w:sz w:val="18"/>
          <w:szCs w:val="18"/>
          <w:u w:val="single"/>
        </w:rPr>
      </w:pPr>
    </w:p>
    <w:p w:rsidR="006E60D5" w:rsidRPr="006E60D5" w:rsidRDefault="006E60D5" w:rsidP="006E60D5">
      <w:pPr>
        <w:rPr>
          <w:rFonts w:ascii="Cambria" w:hAnsi="Cambria" w:cs="Tahoma"/>
          <w:b/>
          <w:sz w:val="24"/>
          <w:szCs w:val="24"/>
          <w:u w:val="single"/>
        </w:rPr>
      </w:pPr>
      <w:r w:rsidRPr="006E60D5">
        <w:rPr>
          <w:rFonts w:ascii="Cambria" w:hAnsi="Cambria" w:cs="Arial"/>
          <w:b/>
          <w:bCs/>
          <w:sz w:val="24"/>
          <w:szCs w:val="24"/>
          <w:u w:val="single"/>
        </w:rPr>
        <w:t>MODALITA' DI DETERMINAZIONE COEFFICIENTI V(a)i:</w:t>
      </w:r>
    </w:p>
    <w:p w:rsidR="0049488D" w:rsidRPr="006E60D5" w:rsidRDefault="0049488D" w:rsidP="0049488D">
      <w:pPr>
        <w:jc w:val="both"/>
        <w:rPr>
          <w:rFonts w:ascii="Cambria" w:hAnsi="Cambria" w:cs="Tahoma"/>
        </w:rPr>
      </w:pPr>
      <w:r w:rsidRPr="006E60D5">
        <w:rPr>
          <w:rFonts w:ascii="Cambria" w:hAnsi="Cambria" w:cs="Tahoma"/>
        </w:rPr>
        <w:t>IN SEDUTA NON PUBBLICA</w:t>
      </w:r>
      <w:r w:rsidR="006E60D5" w:rsidRPr="006E60D5">
        <w:rPr>
          <w:rFonts w:ascii="Cambria" w:hAnsi="Cambria" w:cs="Tahoma"/>
          <w:u w:val="single"/>
        </w:rPr>
        <w:t>,</w:t>
      </w:r>
      <w:r w:rsidRPr="006E60D5">
        <w:rPr>
          <w:rFonts w:ascii="Cambria" w:hAnsi="Cambria" w:cs="Tahoma"/>
        </w:rPr>
        <w:t xml:space="preserve"> per ogni singolo criterio di valutazione di cui sopra</w:t>
      </w:r>
      <w:r w:rsidR="006E60D5">
        <w:rPr>
          <w:rFonts w:ascii="Cambria" w:hAnsi="Cambria" w:cs="Tahoma"/>
        </w:rPr>
        <w:t xml:space="preserve"> ove non diversamente specificato</w:t>
      </w:r>
      <w:r w:rsidRPr="006E60D5">
        <w:rPr>
          <w:rFonts w:ascii="Cambria" w:hAnsi="Cambria" w:cs="Tahoma"/>
        </w:rPr>
        <w:t>, attribuzione dei coefficienti variabili tra 0 e 1 a cura della Commissione Giudicatrice, determinati in base al seguente metodo:</w:t>
      </w:r>
    </w:p>
    <w:p w:rsidR="0049488D" w:rsidRPr="006E60D5" w:rsidRDefault="0049488D" w:rsidP="0049488D">
      <w:pPr>
        <w:jc w:val="both"/>
        <w:rPr>
          <w:rFonts w:ascii="Cambria" w:hAnsi="Cambria" w:cs="Tahoma"/>
        </w:rPr>
      </w:pPr>
      <w:r w:rsidRPr="006E60D5">
        <w:rPr>
          <w:rFonts w:ascii="Cambria" w:hAnsi="Cambria" w:cs="Tahoma"/>
        </w:rPr>
        <w:t>giudizio ottimo = 1,00;</w:t>
      </w:r>
    </w:p>
    <w:p w:rsidR="0049488D" w:rsidRPr="006E60D5" w:rsidRDefault="0049488D" w:rsidP="0049488D">
      <w:pPr>
        <w:jc w:val="both"/>
        <w:rPr>
          <w:rFonts w:ascii="Cambria" w:hAnsi="Cambria" w:cs="Tahoma"/>
        </w:rPr>
      </w:pPr>
      <w:r w:rsidRPr="006E60D5">
        <w:rPr>
          <w:rFonts w:ascii="Cambria" w:hAnsi="Cambria" w:cs="Tahoma"/>
        </w:rPr>
        <w:t>giudizio buono = 0,75;</w:t>
      </w:r>
    </w:p>
    <w:p w:rsidR="0049488D" w:rsidRPr="006E60D5" w:rsidRDefault="0049488D" w:rsidP="0049488D">
      <w:pPr>
        <w:jc w:val="both"/>
        <w:rPr>
          <w:rFonts w:ascii="Cambria" w:hAnsi="Cambria" w:cs="Tahoma"/>
        </w:rPr>
      </w:pPr>
      <w:r w:rsidRPr="006E60D5">
        <w:rPr>
          <w:rFonts w:ascii="Cambria" w:hAnsi="Cambria" w:cs="Tahoma"/>
        </w:rPr>
        <w:lastRenderedPageBreak/>
        <w:t>giudizio sufficiente = 0,60;</w:t>
      </w:r>
    </w:p>
    <w:p w:rsidR="0049488D" w:rsidRPr="006E60D5" w:rsidRDefault="0049488D" w:rsidP="0049488D">
      <w:pPr>
        <w:jc w:val="both"/>
        <w:rPr>
          <w:rFonts w:ascii="Cambria" w:hAnsi="Cambria" w:cs="Tahoma"/>
        </w:rPr>
      </w:pPr>
      <w:r w:rsidRPr="006E60D5">
        <w:rPr>
          <w:rFonts w:ascii="Cambria" w:hAnsi="Cambria" w:cs="Tahoma"/>
        </w:rPr>
        <w:t>giudizio mediocre = 0,40;</w:t>
      </w:r>
    </w:p>
    <w:p w:rsidR="0049488D" w:rsidRPr="006E60D5" w:rsidRDefault="0049488D" w:rsidP="0049488D">
      <w:pPr>
        <w:jc w:val="both"/>
        <w:rPr>
          <w:rFonts w:ascii="Cambria" w:hAnsi="Cambria" w:cs="Tahoma"/>
        </w:rPr>
      </w:pPr>
      <w:r w:rsidRPr="006E60D5">
        <w:rPr>
          <w:rFonts w:ascii="Cambria" w:hAnsi="Cambria" w:cs="Tahoma"/>
        </w:rPr>
        <w:t>giudizio insufficiente: 0,20</w:t>
      </w:r>
    </w:p>
    <w:p w:rsidR="0049488D" w:rsidRDefault="0049488D" w:rsidP="0049488D">
      <w:pPr>
        <w:pStyle w:val="Corpodeltesto2"/>
        <w:spacing w:after="0" w:line="240" w:lineRule="auto"/>
        <w:jc w:val="both"/>
        <w:rPr>
          <w:rFonts w:ascii="Cambria" w:hAnsi="Cambria" w:cs="Tahoma"/>
        </w:rPr>
      </w:pPr>
      <w:r w:rsidRPr="006E60D5">
        <w:rPr>
          <w:rFonts w:ascii="Cambria" w:hAnsi="Cambria" w:cs="Tahoma"/>
        </w:rPr>
        <w:t>giudizio scarso = 0,00.</w:t>
      </w:r>
    </w:p>
    <w:p w:rsidR="006E60D5" w:rsidRDefault="006E60D5" w:rsidP="0049488D">
      <w:pPr>
        <w:pStyle w:val="Corpodeltesto2"/>
        <w:spacing w:after="0" w:line="240" w:lineRule="auto"/>
        <w:jc w:val="both"/>
        <w:rPr>
          <w:rFonts w:ascii="Cambria" w:hAnsi="Cambria" w:cs="Tahoma"/>
        </w:rPr>
      </w:pPr>
    </w:p>
    <w:p w:rsidR="006E60D5" w:rsidRPr="00C8441F" w:rsidRDefault="006E60D5" w:rsidP="006E60D5">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6E60D5" w:rsidRPr="00C8441F" w:rsidRDefault="006E60D5" w:rsidP="006E60D5">
      <w:pPr>
        <w:jc w:val="both"/>
        <w:rPr>
          <w:rFonts w:ascii="Cambria" w:hAnsi="Cambria" w:cs="Tahoma"/>
          <w:bCs/>
          <w:sz w:val="22"/>
          <w:szCs w:val="22"/>
        </w:rPr>
      </w:pPr>
    </w:p>
    <w:p w:rsidR="006E60D5" w:rsidRPr="008E294C" w:rsidRDefault="006E60D5" w:rsidP="006E60D5">
      <w:pPr>
        <w:pStyle w:val="Corpodeltesto3"/>
        <w:numPr>
          <w:ilvl w:val="0"/>
          <w:numId w:val="40"/>
        </w:numPr>
        <w:tabs>
          <w:tab w:val="clear" w:pos="720"/>
        </w:tabs>
        <w:spacing w:after="0"/>
        <w:ind w:left="270" w:hanging="270"/>
        <w:jc w:val="both"/>
        <w:rPr>
          <w:rFonts w:ascii="Cambria" w:hAnsi="Cambria" w:cs="Tahoma"/>
          <w:b/>
          <w:sz w:val="22"/>
          <w:szCs w:val="22"/>
        </w:rPr>
      </w:pPr>
      <w:r w:rsidRPr="008E294C">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8E294C">
        <w:rPr>
          <w:rFonts w:ascii="Cambria" w:hAnsi="Cambria" w:cs="Tahoma"/>
          <w:b/>
          <w:sz w:val="22"/>
          <w:szCs w:val="22"/>
        </w:rPr>
        <w:t xml:space="preserve">24 su 40; </w:t>
      </w:r>
    </w:p>
    <w:p w:rsidR="006E60D5" w:rsidRPr="00A72DB5" w:rsidRDefault="006E60D5" w:rsidP="006E60D5">
      <w:pPr>
        <w:pStyle w:val="Corpodeltesto3"/>
        <w:numPr>
          <w:ilvl w:val="0"/>
          <w:numId w:val="40"/>
        </w:numPr>
        <w:tabs>
          <w:tab w:val="clear" w:pos="720"/>
        </w:tabs>
        <w:spacing w:after="0"/>
        <w:ind w:left="270" w:hanging="270"/>
        <w:jc w:val="both"/>
        <w:rPr>
          <w:rFonts w:ascii="Cambria" w:hAnsi="Cambria" w:cs="Tahoma"/>
          <w:bCs/>
          <w:sz w:val="22"/>
          <w:szCs w:val="22"/>
        </w:rPr>
      </w:pPr>
      <w:r w:rsidRPr="00C8441F">
        <w:rPr>
          <w:rFonts w:ascii="Cambria" w:hAnsi="Cambria" w:cs="Tahoma"/>
          <w:sz w:val="22"/>
          <w:szCs w:val="22"/>
        </w:rPr>
        <w:t>infine alla riparametrizzazione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6E60D5" w:rsidRPr="0071026E" w:rsidRDefault="006E60D5" w:rsidP="006E60D5">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6E60D5" w:rsidRPr="0071026E" w:rsidRDefault="006E60D5" w:rsidP="006E60D5">
      <w:pPr>
        <w:jc w:val="both"/>
        <w:rPr>
          <w:rFonts w:ascii="Cambria" w:hAnsi="Cambria" w:cs="Tahoma"/>
          <w:bCs/>
          <w:sz w:val="22"/>
          <w:szCs w:val="22"/>
          <w:u w:val="single"/>
        </w:rPr>
      </w:pPr>
      <w:r w:rsidRPr="0071026E">
        <w:rPr>
          <w:rFonts w:ascii="Cambria" w:hAnsi="Cambria" w:cs="Tahoma"/>
          <w:bCs/>
          <w:sz w:val="22"/>
          <w:szCs w:val="22"/>
          <w:u w:val="single"/>
        </w:rPr>
        <w:t>Pt = Pmax * POC</w:t>
      </w:r>
    </w:p>
    <w:p w:rsidR="006E60D5" w:rsidRPr="0071026E" w:rsidRDefault="006E60D5" w:rsidP="006E60D5">
      <w:pPr>
        <w:jc w:val="both"/>
        <w:rPr>
          <w:rFonts w:ascii="Cambria" w:hAnsi="Cambria" w:cs="Tahoma"/>
          <w:bCs/>
          <w:sz w:val="22"/>
          <w:szCs w:val="22"/>
        </w:rPr>
      </w:pPr>
      <w:r w:rsidRPr="0071026E">
        <w:rPr>
          <w:rFonts w:ascii="Cambria" w:hAnsi="Cambria" w:cs="Tahoma"/>
          <w:bCs/>
          <w:sz w:val="22"/>
          <w:szCs w:val="22"/>
        </w:rPr>
        <w:t xml:space="preserve">             POE</w:t>
      </w:r>
    </w:p>
    <w:p w:rsidR="006E60D5" w:rsidRPr="0071026E" w:rsidRDefault="006E60D5" w:rsidP="006E60D5">
      <w:pPr>
        <w:jc w:val="both"/>
        <w:rPr>
          <w:rFonts w:ascii="Cambria" w:hAnsi="Cambria" w:cs="Tahoma"/>
          <w:bCs/>
          <w:sz w:val="22"/>
          <w:szCs w:val="22"/>
        </w:rPr>
      </w:pPr>
    </w:p>
    <w:p w:rsidR="006E60D5" w:rsidRPr="0071026E" w:rsidRDefault="006E60D5" w:rsidP="006E60D5">
      <w:pPr>
        <w:jc w:val="both"/>
        <w:rPr>
          <w:rFonts w:ascii="Cambria" w:hAnsi="Cambria" w:cs="Tahoma"/>
          <w:bCs/>
          <w:sz w:val="22"/>
          <w:szCs w:val="22"/>
        </w:rPr>
      </w:pPr>
      <w:r w:rsidRPr="0071026E">
        <w:rPr>
          <w:rFonts w:ascii="Cambria" w:hAnsi="Cambria" w:cs="Tahoma"/>
          <w:bCs/>
          <w:sz w:val="22"/>
          <w:szCs w:val="22"/>
        </w:rPr>
        <w:t xml:space="preserve">In cui </w:t>
      </w:r>
    </w:p>
    <w:p w:rsidR="006E60D5" w:rsidRPr="0071026E" w:rsidRDefault="006E60D5" w:rsidP="006E60D5">
      <w:pPr>
        <w:tabs>
          <w:tab w:val="left" w:pos="1350"/>
        </w:tabs>
        <w:ind w:left="180"/>
        <w:jc w:val="both"/>
        <w:rPr>
          <w:rFonts w:ascii="Cambria" w:hAnsi="Cambria" w:cs="Tahoma"/>
          <w:bCs/>
          <w:sz w:val="22"/>
          <w:szCs w:val="22"/>
        </w:rPr>
      </w:pPr>
      <w:r w:rsidRPr="0071026E">
        <w:rPr>
          <w:rFonts w:ascii="Cambria" w:hAnsi="Cambria" w:cs="Tahoma"/>
          <w:bCs/>
          <w:sz w:val="22"/>
          <w:szCs w:val="22"/>
        </w:rPr>
        <w:t>Pt</w:t>
      </w:r>
      <w:r w:rsidRPr="0071026E">
        <w:rPr>
          <w:rFonts w:ascii="Cambria" w:hAnsi="Cambria" w:cs="Tahoma"/>
          <w:bCs/>
          <w:sz w:val="22"/>
          <w:szCs w:val="22"/>
        </w:rPr>
        <w:tab/>
        <w:t>-  punteggio tecnico da attribuire all’offerta presa in considerazione</w:t>
      </w:r>
    </w:p>
    <w:p w:rsidR="006E60D5" w:rsidRPr="0071026E" w:rsidRDefault="006E60D5" w:rsidP="006E60D5">
      <w:pPr>
        <w:tabs>
          <w:tab w:val="left" w:pos="1350"/>
        </w:tabs>
        <w:ind w:left="180"/>
        <w:jc w:val="both"/>
        <w:rPr>
          <w:rFonts w:ascii="Cambria" w:hAnsi="Cambria" w:cs="Tahoma"/>
          <w:bCs/>
          <w:sz w:val="22"/>
          <w:szCs w:val="22"/>
        </w:rPr>
      </w:pPr>
      <w:r w:rsidRPr="0071026E">
        <w:rPr>
          <w:rFonts w:ascii="Cambria" w:hAnsi="Cambria" w:cs="Tahoma"/>
          <w:bCs/>
          <w:sz w:val="22"/>
          <w:szCs w:val="22"/>
        </w:rPr>
        <w:t>Pmax           -  punteggio massimo attribuibile (punti 40)</w:t>
      </w:r>
    </w:p>
    <w:p w:rsidR="006E60D5" w:rsidRPr="0071026E" w:rsidRDefault="006E60D5" w:rsidP="006E60D5">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6E60D5" w:rsidRDefault="006E60D5" w:rsidP="006E60D5">
      <w:pPr>
        <w:pStyle w:val="Corpodeltesto2"/>
        <w:spacing w:after="0" w:line="240" w:lineRule="auto"/>
        <w:jc w:val="both"/>
        <w:rPr>
          <w:rFonts w:ascii="Cambria" w:hAnsi="Cambria" w:cs="Tahoma"/>
        </w:rPr>
      </w:pPr>
      <w:r>
        <w:rPr>
          <w:rFonts w:ascii="Cambria" w:hAnsi="Cambria" w:cs="Tahoma"/>
          <w:bCs/>
          <w:sz w:val="22"/>
          <w:szCs w:val="22"/>
        </w:rPr>
        <w:t xml:space="preserve">    </w:t>
      </w: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6E60D5" w:rsidRDefault="006E60D5" w:rsidP="0049488D">
      <w:pPr>
        <w:pStyle w:val="Corpodeltesto2"/>
        <w:spacing w:after="0" w:line="240" w:lineRule="auto"/>
        <w:jc w:val="both"/>
        <w:rPr>
          <w:rFonts w:ascii="Cambria" w:hAnsi="Cambria" w:cs="Tahoma"/>
        </w:rPr>
      </w:pPr>
    </w:p>
    <w:p w:rsidR="006E60D5" w:rsidRDefault="006E60D5" w:rsidP="0049488D">
      <w:pPr>
        <w:pStyle w:val="Corpodeltesto2"/>
        <w:spacing w:after="0" w:line="240" w:lineRule="auto"/>
        <w:jc w:val="both"/>
        <w:rPr>
          <w:rFonts w:ascii="Cambria" w:hAnsi="Cambria" w:cs="Tahoma"/>
          <w:u w:val="single"/>
        </w:rPr>
      </w:pPr>
    </w:p>
    <w:p w:rsidR="006E60D5" w:rsidRPr="006E60D5" w:rsidRDefault="006E60D5" w:rsidP="0049488D">
      <w:pPr>
        <w:pStyle w:val="Corpodeltesto2"/>
        <w:spacing w:after="0" w:line="240" w:lineRule="auto"/>
        <w:jc w:val="both"/>
        <w:rPr>
          <w:rFonts w:ascii="Cambria" w:hAnsi="Cambria" w:cs="Tahom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20"/>
        <w:gridCol w:w="732"/>
        <w:gridCol w:w="4794"/>
      </w:tblGrid>
      <w:tr w:rsidR="001579AD" w:rsidRPr="00D51094" w:rsidTr="003E3381">
        <w:trPr>
          <w:trHeight w:val="330"/>
        </w:trPr>
        <w:tc>
          <w:tcPr>
            <w:tcW w:w="2082" w:type="pct"/>
            <w:vMerge w:val="restart"/>
            <w:vAlign w:val="center"/>
          </w:tcPr>
          <w:p w:rsidR="001579AD" w:rsidRPr="006E60D5" w:rsidRDefault="001579AD" w:rsidP="003E3381">
            <w:pPr>
              <w:jc w:val="center"/>
              <w:rPr>
                <w:rFonts w:ascii="Cambria" w:hAnsi="Cambria" w:cs="Arial"/>
                <w:b/>
                <w:bCs/>
                <w:u w:val="single"/>
              </w:rPr>
            </w:pPr>
            <w:r w:rsidRPr="006E60D5">
              <w:rPr>
                <w:rFonts w:ascii="Cambria" w:hAnsi="Cambria" w:cs="Arial"/>
                <w:b/>
                <w:bCs/>
                <w:u w:val="single"/>
              </w:rPr>
              <w:t>CRITERIO DI VALUTAZIONE &lt;&lt;PREZZO&gt;&gt;</w:t>
            </w:r>
          </w:p>
        </w:tc>
        <w:tc>
          <w:tcPr>
            <w:tcW w:w="374" w:type="pct"/>
            <w:vMerge w:val="restart"/>
            <w:vAlign w:val="center"/>
          </w:tcPr>
          <w:p w:rsidR="001579AD" w:rsidRPr="006E60D5" w:rsidRDefault="001579AD" w:rsidP="003E3381">
            <w:pPr>
              <w:jc w:val="center"/>
              <w:rPr>
                <w:rFonts w:ascii="Cambria" w:hAnsi="Cambria" w:cs="Arial"/>
                <w:b/>
                <w:bCs/>
                <w:u w:val="single"/>
              </w:rPr>
            </w:pPr>
            <w:r w:rsidRPr="006E60D5">
              <w:rPr>
                <w:rFonts w:ascii="Cambria" w:hAnsi="Cambria" w:cs="Arial"/>
                <w:b/>
                <w:bCs/>
                <w:u w:val="single"/>
              </w:rPr>
              <w:t>PUNTI MAX</w:t>
            </w:r>
          </w:p>
        </w:tc>
        <w:tc>
          <w:tcPr>
            <w:tcW w:w="2544" w:type="pct"/>
            <w:vMerge w:val="restart"/>
            <w:vAlign w:val="center"/>
          </w:tcPr>
          <w:p w:rsidR="001579AD" w:rsidRPr="006E60D5" w:rsidRDefault="001579AD" w:rsidP="003E3381">
            <w:pPr>
              <w:jc w:val="center"/>
              <w:rPr>
                <w:rFonts w:ascii="Cambria" w:hAnsi="Cambria" w:cs="Arial"/>
                <w:b/>
                <w:bCs/>
                <w:u w:val="single"/>
              </w:rPr>
            </w:pPr>
            <w:r w:rsidRPr="006E60D5">
              <w:rPr>
                <w:rFonts w:ascii="Cambria" w:hAnsi="Cambria" w:cs="Arial"/>
                <w:b/>
                <w:bCs/>
                <w:u w:val="single"/>
              </w:rPr>
              <w:t xml:space="preserve">MODALITA' DI DETERMINAZIONE </w:t>
            </w:r>
            <w:r w:rsidRPr="006E60D5">
              <w:rPr>
                <w:rFonts w:ascii="Cambria" w:hAnsi="Cambria" w:cs="Arial"/>
                <w:b/>
                <w:bCs/>
                <w:u w:val="single"/>
              </w:rPr>
              <w:br/>
              <w:t>COEFFICIENTI V(a)i E CRITERIO MOTIVAZIONALE</w:t>
            </w:r>
          </w:p>
        </w:tc>
      </w:tr>
      <w:tr w:rsidR="001579AD" w:rsidRPr="00D51094" w:rsidTr="003E3381">
        <w:trPr>
          <w:trHeight w:val="330"/>
        </w:trPr>
        <w:tc>
          <w:tcPr>
            <w:tcW w:w="2082" w:type="pct"/>
            <w:vMerge/>
            <w:vAlign w:val="center"/>
          </w:tcPr>
          <w:p w:rsidR="001579AD" w:rsidRPr="006E60D5" w:rsidRDefault="001579AD" w:rsidP="003E3381">
            <w:pPr>
              <w:rPr>
                <w:rFonts w:ascii="Cambria" w:hAnsi="Cambria" w:cs="Arial"/>
                <w:b/>
                <w:bCs/>
                <w:u w:val="single"/>
              </w:rPr>
            </w:pPr>
          </w:p>
        </w:tc>
        <w:tc>
          <w:tcPr>
            <w:tcW w:w="374" w:type="pct"/>
            <w:vMerge/>
            <w:vAlign w:val="center"/>
          </w:tcPr>
          <w:p w:rsidR="001579AD" w:rsidRPr="006E60D5" w:rsidRDefault="001579AD" w:rsidP="003E3381">
            <w:pPr>
              <w:rPr>
                <w:rFonts w:ascii="Cambria" w:hAnsi="Cambria" w:cs="Arial"/>
                <w:b/>
                <w:bCs/>
                <w:u w:val="single"/>
              </w:rPr>
            </w:pPr>
          </w:p>
        </w:tc>
        <w:tc>
          <w:tcPr>
            <w:tcW w:w="2544" w:type="pct"/>
            <w:vMerge/>
            <w:vAlign w:val="center"/>
          </w:tcPr>
          <w:p w:rsidR="001579AD" w:rsidRPr="006E60D5" w:rsidRDefault="001579AD" w:rsidP="003E3381">
            <w:pPr>
              <w:rPr>
                <w:rFonts w:ascii="Cambria" w:hAnsi="Cambria" w:cs="Arial"/>
                <w:b/>
                <w:bCs/>
                <w:u w:val="single"/>
              </w:rPr>
            </w:pPr>
          </w:p>
        </w:tc>
      </w:tr>
      <w:tr w:rsidR="001579AD" w:rsidRPr="00D51094" w:rsidTr="003E3381">
        <w:trPr>
          <w:trHeight w:val="234"/>
        </w:trPr>
        <w:tc>
          <w:tcPr>
            <w:tcW w:w="2082" w:type="pct"/>
            <w:vMerge/>
            <w:vAlign w:val="center"/>
          </w:tcPr>
          <w:p w:rsidR="001579AD" w:rsidRPr="006E60D5" w:rsidRDefault="001579AD" w:rsidP="003E3381">
            <w:pPr>
              <w:rPr>
                <w:rFonts w:ascii="Cambria" w:hAnsi="Cambria" w:cs="Arial"/>
                <w:b/>
                <w:bCs/>
                <w:u w:val="single"/>
              </w:rPr>
            </w:pPr>
          </w:p>
        </w:tc>
        <w:tc>
          <w:tcPr>
            <w:tcW w:w="374" w:type="pct"/>
            <w:vMerge/>
            <w:vAlign w:val="center"/>
          </w:tcPr>
          <w:p w:rsidR="001579AD" w:rsidRPr="006E60D5" w:rsidRDefault="001579AD" w:rsidP="003E3381">
            <w:pPr>
              <w:rPr>
                <w:rFonts w:ascii="Cambria" w:hAnsi="Cambria" w:cs="Arial"/>
                <w:b/>
                <w:bCs/>
                <w:u w:val="single"/>
              </w:rPr>
            </w:pPr>
          </w:p>
        </w:tc>
        <w:tc>
          <w:tcPr>
            <w:tcW w:w="2544" w:type="pct"/>
            <w:vMerge/>
            <w:vAlign w:val="center"/>
          </w:tcPr>
          <w:p w:rsidR="001579AD" w:rsidRPr="006E60D5" w:rsidRDefault="001579AD" w:rsidP="003E3381">
            <w:pPr>
              <w:rPr>
                <w:rFonts w:ascii="Cambria" w:hAnsi="Cambria" w:cs="Arial"/>
                <w:b/>
                <w:bCs/>
                <w:u w:val="single"/>
              </w:rPr>
            </w:pPr>
          </w:p>
        </w:tc>
      </w:tr>
      <w:tr w:rsidR="001579AD" w:rsidRPr="00D51094" w:rsidTr="000E4330">
        <w:trPr>
          <w:trHeight w:val="905"/>
        </w:trPr>
        <w:tc>
          <w:tcPr>
            <w:tcW w:w="2082" w:type="pct"/>
            <w:vAlign w:val="center"/>
          </w:tcPr>
          <w:p w:rsidR="001579AD" w:rsidRPr="006E60D5" w:rsidRDefault="001579AD" w:rsidP="003E3381">
            <w:pPr>
              <w:rPr>
                <w:rFonts w:ascii="Cambria" w:hAnsi="Cambria" w:cs="Tahoma"/>
                <w:i/>
                <w:iCs/>
              </w:rPr>
            </w:pPr>
            <w:r w:rsidRPr="006E60D5">
              <w:rPr>
                <w:rFonts w:ascii="Cambria" w:hAnsi="Cambria" w:cs="Tahoma"/>
                <w:i/>
                <w:iCs/>
              </w:rPr>
              <w:t>sub-elemento di valutazione:</w:t>
            </w:r>
          </w:p>
        </w:tc>
        <w:tc>
          <w:tcPr>
            <w:tcW w:w="374" w:type="pct"/>
            <w:vAlign w:val="center"/>
          </w:tcPr>
          <w:p w:rsidR="001579AD" w:rsidRPr="006E60D5" w:rsidRDefault="001579AD" w:rsidP="003E3381">
            <w:pPr>
              <w:jc w:val="center"/>
              <w:rPr>
                <w:rFonts w:ascii="Cambria" w:hAnsi="Cambria" w:cs="Tahoma"/>
                <w:b/>
              </w:rPr>
            </w:pPr>
            <w:r w:rsidRPr="006E60D5">
              <w:rPr>
                <w:rFonts w:ascii="Cambria" w:hAnsi="Cambria" w:cs="Tahoma"/>
                <w:b/>
              </w:rPr>
              <w:t>60,00 </w:t>
            </w:r>
          </w:p>
        </w:tc>
        <w:tc>
          <w:tcPr>
            <w:tcW w:w="2544" w:type="pct"/>
            <w:vMerge w:val="restart"/>
            <w:vAlign w:val="center"/>
          </w:tcPr>
          <w:p w:rsidR="001579AD" w:rsidRPr="006E60D5" w:rsidRDefault="001579AD" w:rsidP="003E3381">
            <w:pPr>
              <w:rPr>
                <w:rFonts w:ascii="Cambria" w:hAnsi="Cambria" w:cs="Tahoma"/>
              </w:rPr>
            </w:pPr>
            <w:r w:rsidRPr="006E60D5">
              <w:rPr>
                <w:rFonts w:ascii="Cambria" w:hAnsi="Cambria" w:cs="Arial"/>
                <w:u w:val="single"/>
              </w:rPr>
              <w:t>IN SEDUTA PUBBLICA:</w:t>
            </w:r>
            <w:r w:rsidRPr="006E60D5">
              <w:rPr>
                <w:rFonts w:ascii="Cambria" w:hAnsi="Cambria" w:cs="Arial"/>
              </w:rPr>
              <w:t xml:space="preserve"> verrà valutato il prezzo complessivo offerto dal concorrente rispetto al prezzo dell’offerta più conveniente, in base al seguente metodo:                                                                     </w:t>
            </w:r>
            <w:r w:rsidRPr="006E60D5">
              <w:rPr>
                <w:rFonts w:ascii="Cambria" w:hAnsi="Cambria" w:cs="Arial"/>
              </w:rPr>
              <w:br/>
              <w:t xml:space="preserve">V(a)i = Pmin/Pa                                                                                                                                                                                                                                                                                                     Dove:    </w:t>
            </w:r>
            <w:r w:rsidRPr="006E60D5">
              <w:rPr>
                <w:rFonts w:ascii="Cambria" w:hAnsi="Cambria" w:cs="Arial"/>
              </w:rPr>
              <w:br/>
              <w:t>Pmin = valore dell'offerta più conveniente                                                                                                                                                                                                                                                                                                                         Pa = valore offerto dal concorrente a</w:t>
            </w:r>
          </w:p>
        </w:tc>
      </w:tr>
      <w:tr w:rsidR="001579AD" w:rsidRPr="00B16950" w:rsidTr="003E3381">
        <w:trPr>
          <w:trHeight w:val="899"/>
        </w:trPr>
        <w:tc>
          <w:tcPr>
            <w:tcW w:w="2082" w:type="pct"/>
            <w:vAlign w:val="center"/>
          </w:tcPr>
          <w:p w:rsidR="001579AD" w:rsidRPr="006E60D5" w:rsidRDefault="001579AD" w:rsidP="003E3381">
            <w:pPr>
              <w:rPr>
                <w:rFonts w:ascii="Cambria" w:hAnsi="Cambria" w:cs="Tahoma"/>
              </w:rPr>
            </w:pPr>
            <w:r w:rsidRPr="006E60D5">
              <w:rPr>
                <w:rFonts w:ascii="Cambria" w:hAnsi="Cambria" w:cs="Arial"/>
              </w:rPr>
              <w:t>&gt; prezzo complessivo offerto</w:t>
            </w:r>
          </w:p>
        </w:tc>
        <w:tc>
          <w:tcPr>
            <w:tcW w:w="374" w:type="pct"/>
            <w:vAlign w:val="center"/>
          </w:tcPr>
          <w:p w:rsidR="001579AD" w:rsidRPr="006E60D5" w:rsidRDefault="001579AD" w:rsidP="003E3381">
            <w:pPr>
              <w:jc w:val="center"/>
              <w:rPr>
                <w:rFonts w:ascii="Cambria" w:hAnsi="Cambria" w:cs="Tahoma"/>
              </w:rPr>
            </w:pPr>
            <w:r w:rsidRPr="006E60D5">
              <w:rPr>
                <w:rFonts w:ascii="Cambria" w:hAnsi="Cambria" w:cs="Tahoma"/>
              </w:rPr>
              <w:t>60,00</w:t>
            </w:r>
          </w:p>
        </w:tc>
        <w:tc>
          <w:tcPr>
            <w:tcW w:w="2544" w:type="pct"/>
            <w:vMerge/>
            <w:vAlign w:val="center"/>
          </w:tcPr>
          <w:p w:rsidR="001579AD" w:rsidRPr="006E60D5" w:rsidRDefault="001579AD" w:rsidP="003E3381">
            <w:pPr>
              <w:rPr>
                <w:rFonts w:ascii="Cambria" w:hAnsi="Cambria" w:cs="Arial"/>
              </w:rPr>
            </w:pPr>
          </w:p>
        </w:tc>
      </w:tr>
    </w:tbl>
    <w:p w:rsidR="001579AD" w:rsidRPr="00CA0046" w:rsidRDefault="001579AD" w:rsidP="0064554A">
      <w:pPr>
        <w:pStyle w:val="Corpodeltesto2"/>
        <w:spacing w:after="0" w:line="240" w:lineRule="auto"/>
        <w:rPr>
          <w:rFonts w:ascii="Cambria" w:hAnsi="Cambria"/>
          <w:b/>
          <w:u w:val="single"/>
        </w:rPr>
      </w:pPr>
    </w:p>
    <w:p w:rsidR="001579AD" w:rsidRPr="0071026E" w:rsidRDefault="001579AD" w:rsidP="0064554A">
      <w:pPr>
        <w:tabs>
          <w:tab w:val="left" w:pos="1350"/>
        </w:tabs>
        <w:ind w:left="180"/>
        <w:jc w:val="both"/>
        <w:rPr>
          <w:rFonts w:ascii="Cambria" w:hAnsi="Cambria" w:cs="Tahoma"/>
          <w:bCs/>
          <w:sz w:val="22"/>
          <w:szCs w:val="22"/>
        </w:rPr>
      </w:pPr>
    </w:p>
    <w:p w:rsidR="006E60D5" w:rsidRDefault="006E60D5" w:rsidP="0064554A">
      <w:pPr>
        <w:numPr>
          <w:ilvl w:val="12"/>
          <w:numId w:val="0"/>
        </w:numPr>
        <w:ind w:right="-1"/>
        <w:jc w:val="both"/>
        <w:rPr>
          <w:rFonts w:ascii="Cambria" w:hAnsi="Cambria" w:cs="Tahoma"/>
          <w:b/>
          <w:sz w:val="28"/>
          <w:szCs w:val="28"/>
          <w:u w:val="single"/>
        </w:rPr>
      </w:pPr>
    </w:p>
    <w:p w:rsidR="001579AD" w:rsidRPr="001B75DD" w:rsidRDefault="001579AD" w:rsidP="0064554A">
      <w:pPr>
        <w:pStyle w:val="Corpodeltesto2"/>
        <w:spacing w:after="0" w:line="240" w:lineRule="auto"/>
        <w:rPr>
          <w:rFonts w:ascii="Cambria" w:hAnsi="Cambria" w:cs="Tahoma"/>
          <w:b/>
          <w:sz w:val="32"/>
          <w:szCs w:val="32"/>
          <w:u w:val="single"/>
        </w:rPr>
      </w:pPr>
      <w:r w:rsidRPr="001B75DD">
        <w:rPr>
          <w:rFonts w:ascii="Cambria" w:hAnsi="Cambria" w:cs="Tahoma"/>
          <w:b/>
          <w:sz w:val="32"/>
          <w:szCs w:val="32"/>
          <w:u w:val="single"/>
        </w:rPr>
        <w:t>CAMPIONATURA:</w:t>
      </w:r>
    </w:p>
    <w:p w:rsidR="001579AD" w:rsidRPr="001B75DD" w:rsidRDefault="001579AD" w:rsidP="00860373">
      <w:pPr>
        <w:autoSpaceDE w:val="0"/>
        <w:autoSpaceDN w:val="0"/>
        <w:adjustRightInd w:val="0"/>
        <w:jc w:val="both"/>
        <w:rPr>
          <w:rFonts w:ascii="Cambria" w:hAnsi="Cambria" w:cs="Tahoma"/>
          <w:sz w:val="22"/>
          <w:szCs w:val="22"/>
        </w:rPr>
      </w:pPr>
      <w:r w:rsidRPr="008E294C">
        <w:rPr>
          <w:rFonts w:ascii="Cambria" w:hAnsi="Cambria" w:cs="Tahoma"/>
          <w:sz w:val="22"/>
          <w:szCs w:val="22"/>
        </w:rPr>
        <w:t xml:space="preserve">Al fine di riscontrare le caratteristiche qualitative dei prodotti offerti e l’idoneità all’uso, le ditte concorrenti dovranno far pervenire presso il </w:t>
      </w:r>
      <w:r w:rsidRPr="008E294C">
        <w:rPr>
          <w:rFonts w:ascii="Cambria" w:hAnsi="Cambria" w:cs="Tahoma"/>
          <w:b/>
          <w:bCs/>
          <w:sz w:val="22"/>
          <w:szCs w:val="22"/>
          <w:u w:val="single"/>
        </w:rPr>
        <w:t>Magazzino Unico Aziendale dell’Azienda Sanitaria Universitaria Integrata di Udine, via Biella n. 93, 33100 Udine – località Molin Nuovo</w:t>
      </w:r>
      <w:r w:rsidRPr="008E294C">
        <w:rPr>
          <w:rFonts w:ascii="Cambria" w:hAnsi="Cambria" w:cs="Tahoma"/>
          <w:sz w:val="22"/>
          <w:szCs w:val="22"/>
        </w:rPr>
        <w:t>,</w:t>
      </w:r>
      <w:r w:rsidRPr="008E294C">
        <w:rPr>
          <w:rFonts w:ascii="Cambria" w:hAnsi="Cambria" w:cs="Tahoma"/>
          <w:b/>
          <w:sz w:val="22"/>
          <w:szCs w:val="22"/>
        </w:rPr>
        <w:t xml:space="preserve"> entro i termini di scadenza fissata per la presentazione dell’offerta,</w:t>
      </w:r>
      <w:r w:rsidRPr="008E294C">
        <w:rPr>
          <w:rFonts w:ascii="Cambria" w:hAnsi="Cambria" w:cs="Tahoma"/>
          <w:sz w:val="22"/>
          <w:szCs w:val="22"/>
        </w:rPr>
        <w:t xml:space="preserve"> </w:t>
      </w:r>
      <w:r w:rsidRPr="008E294C">
        <w:rPr>
          <w:rFonts w:ascii="Cambria" w:hAnsi="Cambria" w:cs="Tahoma"/>
          <w:sz w:val="22"/>
          <w:szCs w:val="22"/>
          <w:u w:val="single"/>
        </w:rPr>
        <w:t xml:space="preserve">pena </w:t>
      </w:r>
      <w:r w:rsidRPr="001B75DD">
        <w:rPr>
          <w:rFonts w:ascii="Cambria" w:hAnsi="Cambria" w:cs="Tahoma"/>
          <w:sz w:val="22"/>
          <w:szCs w:val="22"/>
          <w:u w:val="single"/>
        </w:rPr>
        <w:t>l’esclusione</w:t>
      </w:r>
      <w:r w:rsidRPr="001B75DD">
        <w:rPr>
          <w:rFonts w:ascii="Cambria" w:hAnsi="Cambria" w:cs="Tahoma"/>
          <w:sz w:val="22"/>
          <w:szCs w:val="22"/>
        </w:rPr>
        <w:t xml:space="preserve">, </w:t>
      </w:r>
      <w:r w:rsidR="001B75DD" w:rsidRPr="001B75DD">
        <w:rPr>
          <w:rFonts w:ascii="Cambria" w:hAnsi="Cambria" w:cs="Tahoma"/>
          <w:sz w:val="22"/>
          <w:szCs w:val="22"/>
        </w:rPr>
        <w:t>una</w:t>
      </w:r>
      <w:r w:rsidR="001B75DD" w:rsidRPr="001B75DD">
        <w:rPr>
          <w:rFonts w:ascii="Cambria" w:hAnsi="Cambria" w:cs="Tahoma"/>
          <w:b/>
          <w:sz w:val="22"/>
          <w:szCs w:val="22"/>
        </w:rPr>
        <w:t xml:space="preserve"> campionatura</w:t>
      </w:r>
      <w:r w:rsidR="001B75DD" w:rsidRPr="001B75DD">
        <w:rPr>
          <w:rFonts w:ascii="Cambria" w:hAnsi="Cambria" w:cs="Tahoma"/>
          <w:sz w:val="22"/>
          <w:szCs w:val="22"/>
        </w:rPr>
        <w:t xml:space="preserve"> del solo materiale di consumo (non anche delle apparecchiature) nella quantità di n. 1 pezzo per ogni voce/pack del lotto offerto.</w:t>
      </w:r>
      <w:r w:rsidRPr="001B75DD">
        <w:rPr>
          <w:rFonts w:ascii="Cambria" w:hAnsi="Cambria" w:cs="Tahoma"/>
          <w:sz w:val="22"/>
          <w:szCs w:val="22"/>
        </w:rPr>
        <w:t xml:space="preserve"> </w:t>
      </w:r>
    </w:p>
    <w:p w:rsidR="001579AD" w:rsidRPr="00F36A58" w:rsidRDefault="001579AD" w:rsidP="0064554A">
      <w:pPr>
        <w:autoSpaceDE w:val="0"/>
        <w:autoSpaceDN w:val="0"/>
        <w:adjustRightInd w:val="0"/>
        <w:jc w:val="both"/>
        <w:rPr>
          <w:rFonts w:ascii="Cambria" w:hAnsi="Cambria" w:cs="Tahoma"/>
          <w:b/>
          <w:sz w:val="22"/>
          <w:szCs w:val="22"/>
          <w:u w:val="single"/>
        </w:rPr>
      </w:pPr>
      <w:r w:rsidRPr="001B75DD">
        <w:rPr>
          <w:rFonts w:ascii="Cambria" w:hAnsi="Cambria" w:cs="Tahoma"/>
          <w:sz w:val="22"/>
          <w:szCs w:val="22"/>
        </w:rPr>
        <w:t>Giorni e orari di ricevimento della campionatura: dal lunedì al venerdì, dalle 8:00 alle 12:00.</w:t>
      </w:r>
    </w:p>
    <w:p w:rsidR="001579AD" w:rsidRPr="00F36A58" w:rsidRDefault="001579AD" w:rsidP="0064554A">
      <w:pPr>
        <w:autoSpaceDE w:val="0"/>
        <w:autoSpaceDN w:val="0"/>
        <w:adjustRightInd w:val="0"/>
        <w:jc w:val="both"/>
        <w:rPr>
          <w:rFonts w:ascii="Cambria" w:hAnsi="Cambria" w:cs="Tahoma"/>
          <w:sz w:val="22"/>
          <w:szCs w:val="22"/>
        </w:rPr>
      </w:pPr>
      <w:r w:rsidRPr="00F36A58">
        <w:rPr>
          <w:rFonts w:ascii="Cambria" w:hAnsi="Cambria" w:cs="Tahoma"/>
          <w:b/>
          <w:sz w:val="22"/>
          <w:szCs w:val="22"/>
          <w:u w:val="single"/>
        </w:rPr>
        <w:t>All’indirizzo sopra riportato non verranno accettate le offerte di gara</w:t>
      </w:r>
      <w:r w:rsidRPr="00F36A58">
        <w:rPr>
          <w:rFonts w:ascii="Cambria" w:hAnsi="Cambria" w:cs="Tahoma"/>
          <w:sz w:val="22"/>
          <w:szCs w:val="22"/>
        </w:rPr>
        <w:t xml:space="preserve"> (per la modalità di presentazione delle offerte di gara si rimanda all’art. 2 </w:t>
      </w:r>
      <w:r>
        <w:rPr>
          <w:rFonts w:ascii="Cambria" w:hAnsi="Cambria" w:cs="Tahoma"/>
          <w:sz w:val="22"/>
          <w:szCs w:val="22"/>
        </w:rPr>
        <w:t>del Disciplinare di gara</w:t>
      </w:r>
      <w:r w:rsidRPr="00F36A58">
        <w:rPr>
          <w:rFonts w:ascii="Cambria" w:hAnsi="Cambria" w:cs="Tahoma"/>
          <w:sz w:val="22"/>
          <w:szCs w:val="22"/>
        </w:rPr>
        <w:t>).</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lastRenderedPageBreak/>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1579AD" w:rsidRPr="00F36A58" w:rsidRDefault="001579AD" w:rsidP="0064554A">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1579AD" w:rsidRPr="00F36A58" w:rsidRDefault="001579AD" w:rsidP="0064554A">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1579AD" w:rsidRPr="00F36A58" w:rsidRDefault="001579AD" w:rsidP="0064554A">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1579AD" w:rsidRPr="008E294C" w:rsidRDefault="001579AD" w:rsidP="0064554A">
      <w:pPr>
        <w:numPr>
          <w:ilvl w:val="0"/>
          <w:numId w:val="40"/>
        </w:numPr>
        <w:jc w:val="both"/>
        <w:rPr>
          <w:rFonts w:ascii="Cambria" w:hAnsi="Cambria" w:cs="Tahoma"/>
          <w:b/>
          <w:sz w:val="22"/>
          <w:szCs w:val="22"/>
          <w:u w:val="single"/>
        </w:rPr>
      </w:pPr>
      <w:r w:rsidRPr="008E294C">
        <w:rPr>
          <w:rFonts w:ascii="Cambria" w:hAnsi="Cambria" w:cs="Tahoma"/>
          <w:sz w:val="22"/>
          <w:szCs w:val="22"/>
        </w:rPr>
        <w:t xml:space="preserve">la dicitura: </w:t>
      </w:r>
      <w:r w:rsidRPr="008E294C">
        <w:rPr>
          <w:rFonts w:ascii="Cambria" w:hAnsi="Cambria" w:cs="Tahoma"/>
          <w:b/>
          <w:sz w:val="22"/>
          <w:szCs w:val="22"/>
          <w:u w:val="single"/>
        </w:rPr>
        <w:t xml:space="preserve">Campioni per la partecipazione alla gara con procedura aperta per la stipula di una convenzione per l’affidamento della fornitura </w:t>
      </w:r>
      <w:r w:rsidR="00C83802">
        <w:rPr>
          <w:rFonts w:ascii="Cambria" w:hAnsi="Cambria" w:cs="Tahoma"/>
          <w:b/>
          <w:sz w:val="22"/>
          <w:szCs w:val="22"/>
          <w:u w:val="single"/>
        </w:rPr>
        <w:t>“VITRECTOMIA E FACOEMULSIFICAZIONE: SERVICE DI APPARECCHIATURE E MATERIALI DI CONSUMO”</w:t>
      </w:r>
      <w:r w:rsidRPr="008E294C">
        <w:rPr>
          <w:rFonts w:ascii="Cambria" w:hAnsi="Cambria" w:cs="Tahoma"/>
          <w:b/>
          <w:sz w:val="22"/>
          <w:szCs w:val="22"/>
          <w:u w:val="single"/>
        </w:rPr>
        <w:t xml:space="preserve"> per un periodo di 48 mesi – ID.</w:t>
      </w:r>
      <w:r w:rsidR="00C83802">
        <w:rPr>
          <w:rFonts w:ascii="Cambria" w:hAnsi="Cambria" w:cs="Tahoma"/>
          <w:b/>
          <w:sz w:val="22"/>
          <w:szCs w:val="22"/>
          <w:u w:val="single"/>
        </w:rPr>
        <w:t>15PRE014</w:t>
      </w:r>
      <w:r w:rsidRPr="008E294C">
        <w:rPr>
          <w:rFonts w:ascii="Cambria" w:hAnsi="Cambria" w:cs="Tahoma"/>
          <w:b/>
          <w:sz w:val="22"/>
          <w:szCs w:val="22"/>
          <w:u w:val="single"/>
        </w:rPr>
        <w:t>.</w:t>
      </w:r>
    </w:p>
    <w:p w:rsidR="001579AD" w:rsidRDefault="001579AD" w:rsidP="0064554A">
      <w:pPr>
        <w:pStyle w:val="Corpodeltesto2"/>
        <w:spacing w:after="0" w:line="240" w:lineRule="auto"/>
        <w:rPr>
          <w:rFonts w:ascii="Cambria" w:hAnsi="Cambria" w:cs="Tahoma"/>
          <w:b/>
          <w:sz w:val="28"/>
          <w:szCs w:val="28"/>
          <w:u w:val="single"/>
        </w:rPr>
      </w:pPr>
    </w:p>
    <w:p w:rsidR="001579AD" w:rsidRDefault="001579AD" w:rsidP="008D65A9">
      <w:pPr>
        <w:contextualSpacing/>
        <w:jc w:val="both"/>
        <w:rPr>
          <w:rFonts w:ascii="Cambria" w:hAnsi="Cambria" w:cs="Tahoma"/>
          <w:b/>
          <w:sz w:val="22"/>
          <w:szCs w:val="22"/>
        </w:rPr>
      </w:pPr>
    </w:p>
    <w:p w:rsidR="00B52095" w:rsidRDefault="00B52095" w:rsidP="008D65A9">
      <w:pPr>
        <w:contextualSpacing/>
        <w:jc w:val="both"/>
        <w:rPr>
          <w:rFonts w:ascii="Cambria" w:hAnsi="Cambria" w:cs="Tahoma"/>
          <w:b/>
          <w:sz w:val="22"/>
          <w:szCs w:val="22"/>
        </w:rPr>
      </w:pPr>
    </w:p>
    <w:p w:rsidR="00B52095" w:rsidRDefault="00B52095" w:rsidP="008D65A9">
      <w:pPr>
        <w:contextualSpacing/>
        <w:jc w:val="both"/>
        <w:rPr>
          <w:rFonts w:ascii="Cambria" w:hAnsi="Cambria" w:cs="Tahoma"/>
          <w:b/>
          <w:sz w:val="22"/>
          <w:szCs w:val="22"/>
        </w:rPr>
      </w:pPr>
    </w:p>
    <w:p w:rsidR="00B52095" w:rsidRDefault="00B52095" w:rsidP="008D65A9">
      <w:pPr>
        <w:contextualSpacing/>
        <w:jc w:val="both"/>
        <w:rPr>
          <w:rFonts w:ascii="Cambria" w:hAnsi="Cambria" w:cs="Tahoma"/>
          <w:b/>
          <w:sz w:val="22"/>
          <w:szCs w:val="22"/>
        </w:rPr>
      </w:pPr>
    </w:p>
    <w:p w:rsidR="00B52095" w:rsidRPr="000A0FA7" w:rsidRDefault="00B52095" w:rsidP="008D65A9">
      <w:pPr>
        <w:contextualSpacing/>
        <w:jc w:val="both"/>
        <w:rPr>
          <w:rFonts w:ascii="Cambria" w:hAnsi="Cambria" w:cs="Tahoma"/>
          <w:b/>
          <w:sz w:val="32"/>
          <w:szCs w:val="32"/>
          <w:u w:val="single"/>
        </w:rPr>
      </w:pPr>
      <w:r w:rsidRPr="000A0FA7">
        <w:rPr>
          <w:rFonts w:ascii="Cambria" w:hAnsi="Cambria" w:cs="Tahoma"/>
          <w:b/>
          <w:sz w:val="32"/>
          <w:szCs w:val="32"/>
          <w:u w:val="single"/>
        </w:rPr>
        <w:t>ALLEGATI:</w:t>
      </w:r>
    </w:p>
    <w:p w:rsidR="00B52095" w:rsidRPr="000A0FA7" w:rsidRDefault="00B52095" w:rsidP="008D65A9">
      <w:pPr>
        <w:contextualSpacing/>
        <w:jc w:val="both"/>
        <w:rPr>
          <w:rFonts w:asciiTheme="majorHAnsi" w:hAnsiTheme="majorHAnsi" w:cs="Tahoma"/>
          <w:sz w:val="24"/>
          <w:szCs w:val="24"/>
        </w:rPr>
      </w:pPr>
      <w:r w:rsidRPr="000A0FA7">
        <w:rPr>
          <w:rFonts w:asciiTheme="majorHAnsi" w:hAnsiTheme="majorHAnsi" w:cs="Tahoma"/>
          <w:sz w:val="24"/>
          <w:szCs w:val="24"/>
        </w:rPr>
        <w:t xml:space="preserve">1) </w:t>
      </w:r>
      <w:r w:rsidRPr="000A0FA7">
        <w:rPr>
          <w:rFonts w:asciiTheme="majorHAnsi" w:hAnsiTheme="majorHAnsi" w:cs="Tahoma"/>
          <w:caps/>
          <w:sz w:val="24"/>
          <w:szCs w:val="24"/>
        </w:rPr>
        <w:t>dichiarazione</w:t>
      </w:r>
    </w:p>
    <w:p w:rsidR="00B52095" w:rsidRPr="000A0FA7" w:rsidRDefault="00B52095" w:rsidP="008D65A9">
      <w:pPr>
        <w:contextualSpacing/>
        <w:jc w:val="both"/>
        <w:rPr>
          <w:rFonts w:asciiTheme="majorHAnsi" w:hAnsiTheme="majorHAnsi" w:cs="Tahoma"/>
          <w:sz w:val="24"/>
          <w:szCs w:val="24"/>
        </w:rPr>
      </w:pPr>
      <w:r w:rsidRPr="000A0FA7">
        <w:rPr>
          <w:rFonts w:asciiTheme="majorHAnsi" w:hAnsiTheme="majorHAnsi" w:cs="Tahoma"/>
          <w:sz w:val="24"/>
          <w:szCs w:val="24"/>
        </w:rPr>
        <w:t>2) DICHIARAZIONE IN MERITO ALLA CONFORMITÀ ALLA NORMATIVA SUI DISPOSITIVI MEDICI</w:t>
      </w:r>
    </w:p>
    <w:p w:rsidR="00B52095" w:rsidRPr="000A0FA7" w:rsidRDefault="00B52095" w:rsidP="008D65A9">
      <w:pPr>
        <w:contextualSpacing/>
        <w:jc w:val="both"/>
        <w:rPr>
          <w:rFonts w:asciiTheme="majorHAnsi" w:hAnsiTheme="majorHAnsi" w:cs="Tahoma"/>
          <w:sz w:val="24"/>
          <w:szCs w:val="24"/>
        </w:rPr>
      </w:pPr>
      <w:r w:rsidRPr="000A0FA7">
        <w:rPr>
          <w:rFonts w:asciiTheme="majorHAnsi" w:hAnsiTheme="majorHAnsi" w:cs="Tahoma"/>
          <w:sz w:val="24"/>
          <w:szCs w:val="24"/>
        </w:rPr>
        <w:t>3)</w:t>
      </w:r>
      <w:r w:rsidRPr="000A0FA7">
        <w:rPr>
          <w:rFonts w:asciiTheme="majorHAnsi" w:hAnsiTheme="majorHAnsi" w:cs="Calibri"/>
          <w:bCs/>
          <w:sz w:val="24"/>
          <w:szCs w:val="24"/>
        </w:rPr>
        <w:t xml:space="preserve"> SERVIZIO DI ASSISTENZA TECNICA DI TIPO FULL RISK</w:t>
      </w:r>
    </w:p>
    <w:p w:rsidR="00B52095" w:rsidRDefault="00B52095" w:rsidP="008D65A9">
      <w:pPr>
        <w:contextualSpacing/>
        <w:jc w:val="both"/>
        <w:rPr>
          <w:rFonts w:asciiTheme="majorHAnsi" w:eastAsia="Calibri" w:hAnsiTheme="majorHAnsi" w:cs="Garamond,Bold"/>
          <w:bCs/>
          <w:sz w:val="24"/>
          <w:szCs w:val="24"/>
        </w:rPr>
      </w:pPr>
      <w:r w:rsidRPr="000A0FA7">
        <w:rPr>
          <w:rFonts w:asciiTheme="majorHAnsi" w:hAnsiTheme="majorHAnsi" w:cs="Tahoma"/>
          <w:sz w:val="24"/>
          <w:szCs w:val="24"/>
        </w:rPr>
        <w:t>4)</w:t>
      </w:r>
      <w:r w:rsidRPr="000A0FA7">
        <w:rPr>
          <w:rFonts w:asciiTheme="majorHAnsi" w:eastAsia="Calibri" w:hAnsiTheme="majorHAnsi" w:cs="Garamond,Bold"/>
          <w:bCs/>
          <w:sz w:val="24"/>
          <w:szCs w:val="24"/>
        </w:rPr>
        <w:t xml:space="preserve"> FORMAZIONE PERSONALE SANITARIO</w:t>
      </w: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DD4F4E" w:rsidRDefault="00DD4F4E"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0A0FA7" w:rsidRDefault="000A0FA7" w:rsidP="008D65A9">
      <w:pPr>
        <w:contextualSpacing/>
        <w:jc w:val="both"/>
        <w:rPr>
          <w:rFonts w:asciiTheme="majorHAnsi" w:eastAsia="Calibri" w:hAnsiTheme="majorHAnsi" w:cs="Garamond,Bold"/>
          <w:bCs/>
          <w:sz w:val="24"/>
          <w:szCs w:val="24"/>
        </w:rPr>
      </w:pPr>
    </w:p>
    <w:p w:rsidR="000A0FA7" w:rsidRDefault="000A0FA7" w:rsidP="008D65A9">
      <w:pPr>
        <w:contextualSpacing/>
        <w:jc w:val="both"/>
        <w:rPr>
          <w:rFonts w:asciiTheme="majorHAnsi" w:eastAsia="Calibri" w:hAnsiTheme="majorHAnsi" w:cs="Garamond,Bold"/>
          <w:bCs/>
          <w:sz w:val="24"/>
          <w:szCs w:val="24"/>
        </w:rPr>
      </w:pPr>
    </w:p>
    <w:p w:rsidR="000A0FA7" w:rsidRDefault="000A0FA7" w:rsidP="008D65A9">
      <w:pPr>
        <w:contextualSpacing/>
        <w:jc w:val="both"/>
        <w:rPr>
          <w:rFonts w:asciiTheme="majorHAnsi" w:eastAsia="Calibri" w:hAnsiTheme="majorHAnsi" w:cs="Garamond,Bold"/>
          <w:bCs/>
          <w:sz w:val="24"/>
          <w:szCs w:val="24"/>
        </w:rPr>
      </w:pPr>
    </w:p>
    <w:p w:rsidR="000A0FA7" w:rsidRDefault="000A0FA7"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Pr="00C60AB3" w:rsidRDefault="00B52095" w:rsidP="00B52095">
      <w:pPr>
        <w:jc w:val="center"/>
        <w:rPr>
          <w:rFonts w:ascii="Garamond" w:hAnsi="Garamond" w:cs="Arial"/>
          <w:b/>
          <w:sz w:val="22"/>
          <w:szCs w:val="22"/>
        </w:rPr>
      </w:pPr>
      <w:r>
        <w:rPr>
          <w:rFonts w:ascii="Garamond" w:hAnsi="Garamond" w:cs="Arial"/>
          <w:b/>
          <w:sz w:val="22"/>
          <w:szCs w:val="22"/>
        </w:rPr>
        <w:t>A</w:t>
      </w:r>
      <w:r w:rsidRPr="00C60AB3">
        <w:rPr>
          <w:rFonts w:ascii="Garamond" w:hAnsi="Garamond" w:cs="Arial"/>
          <w:b/>
          <w:sz w:val="22"/>
          <w:szCs w:val="22"/>
        </w:rPr>
        <w:t>llegato 1</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52095" w:rsidRPr="001B7501" w:rsidTr="00B52095">
        <w:tc>
          <w:tcPr>
            <w:tcW w:w="10440" w:type="dxa"/>
          </w:tcPr>
          <w:p w:rsidR="00B52095" w:rsidRPr="001B7501" w:rsidRDefault="00B52095" w:rsidP="00B52095">
            <w:pPr>
              <w:tabs>
                <w:tab w:val="num" w:pos="720"/>
              </w:tabs>
              <w:jc w:val="center"/>
              <w:rPr>
                <w:rFonts w:ascii="Garamond" w:hAnsi="Garamond" w:cs="Arial"/>
                <w:b/>
                <w:bCs/>
              </w:rPr>
            </w:pPr>
            <w:r w:rsidRPr="00C60AB3">
              <w:rPr>
                <w:rFonts w:ascii="Garamond" w:hAnsi="Garamond" w:cs="Arial"/>
                <w:b/>
                <w:bCs/>
              </w:rPr>
              <w:t>DICHIARAZIONE</w:t>
            </w:r>
          </w:p>
        </w:tc>
      </w:tr>
      <w:tr w:rsidR="00B52095" w:rsidRPr="001B7501" w:rsidTr="00B52095">
        <w:tblPrEx>
          <w:tblCellMar>
            <w:left w:w="70" w:type="dxa"/>
            <w:right w:w="70" w:type="dxa"/>
          </w:tblCellMar>
          <w:tblLook w:val="0000" w:firstRow="0" w:lastRow="0" w:firstColumn="0" w:lastColumn="0" w:noHBand="0" w:noVBand="0"/>
        </w:tblPrEx>
        <w:tc>
          <w:tcPr>
            <w:tcW w:w="10440" w:type="dxa"/>
          </w:tcPr>
          <w:p w:rsidR="00B52095" w:rsidRPr="001B7501" w:rsidRDefault="00B52095" w:rsidP="00B52095">
            <w:pPr>
              <w:rPr>
                <w:rFonts w:ascii="Garamond" w:hAnsi="Garamond" w:cs="Arial"/>
                <w:b/>
                <w:bCs/>
              </w:rPr>
            </w:pPr>
            <w:r w:rsidRPr="001B7501">
              <w:rPr>
                <w:rFonts w:ascii="Garamond" w:hAnsi="Garamond" w:cs="Arial"/>
                <w:b/>
                <w:bCs/>
              </w:rPr>
              <w:t>La ditta fornitrice:</w:t>
            </w:r>
          </w:p>
          <w:p w:rsidR="00B52095" w:rsidRPr="001B7501" w:rsidRDefault="00B52095" w:rsidP="00B52095">
            <w:pPr>
              <w:rPr>
                <w:rFonts w:ascii="Garamond" w:hAnsi="Garamond" w:cs="Arial"/>
              </w:rPr>
            </w:pPr>
            <w:r w:rsidRPr="001B7501">
              <w:rPr>
                <w:rFonts w:ascii="Garamond" w:hAnsi="Garamond" w:cs="Arial"/>
              </w:rPr>
              <w:t xml:space="preserve">Ragione Sociale ………………………………………………………………………………………………………………. Città……………………………………..(Provincia)……… </w:t>
            </w:r>
          </w:p>
          <w:p w:rsidR="00B52095" w:rsidRPr="001B7501" w:rsidRDefault="00B52095" w:rsidP="00B52095">
            <w:pPr>
              <w:rPr>
                <w:rFonts w:ascii="Garamond" w:hAnsi="Garamond" w:cs="Arial"/>
              </w:rPr>
            </w:pPr>
            <w:r w:rsidRPr="001B7501">
              <w:rPr>
                <w:rFonts w:ascii="Garamond" w:hAnsi="Garamond" w:cs="Arial"/>
              </w:rPr>
              <w:t>Indirizzo……………………………………………………………….Tel……………………………… fax………………………….. email…………………………………………………………………………………………</w:t>
            </w:r>
          </w:p>
        </w:tc>
      </w:tr>
      <w:tr w:rsidR="00B52095" w:rsidRPr="001B7501" w:rsidTr="00B52095">
        <w:tblPrEx>
          <w:tblCellMar>
            <w:left w:w="70" w:type="dxa"/>
            <w:right w:w="70" w:type="dxa"/>
          </w:tblCellMar>
          <w:tblLook w:val="0000" w:firstRow="0" w:lastRow="0" w:firstColumn="0" w:lastColumn="0" w:noHBand="0" w:noVBand="0"/>
        </w:tblPrEx>
        <w:tc>
          <w:tcPr>
            <w:tcW w:w="10440" w:type="dxa"/>
          </w:tcPr>
          <w:p w:rsidR="00B52095" w:rsidRPr="001B7501" w:rsidRDefault="00B52095" w:rsidP="00B52095">
            <w:pPr>
              <w:jc w:val="center"/>
              <w:rPr>
                <w:rFonts w:ascii="Garamond" w:hAnsi="Garamond" w:cs="Arial"/>
              </w:rPr>
            </w:pPr>
            <w:r w:rsidRPr="001B7501">
              <w:rPr>
                <w:rFonts w:ascii="Garamond" w:hAnsi="Garamond" w:cs="Arial"/>
              </w:rPr>
              <w:t>D I C H I A R A</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rPr>
            </w:pPr>
            <w:r w:rsidRPr="001B7501">
              <w:rPr>
                <w:rFonts w:ascii="Garamond" w:hAnsi="Garamond" w:cs="Arial"/>
              </w:rPr>
              <w:t>1 – di aver preso visione dei documenti di gara, in tutte le loro parti, e preso e conoscenza di tutte le circostanze di luogo e di fatto che</w:t>
            </w:r>
            <w:r>
              <w:rPr>
                <w:rFonts w:ascii="Garamond" w:hAnsi="Garamond" w:cs="Arial"/>
              </w:rPr>
              <w:t xml:space="preserve"> possono influire sull’offerta.</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rPr>
            </w:pPr>
            <w:r w:rsidRPr="001B7501">
              <w:rPr>
                <w:rFonts w:ascii="Garamond" w:hAnsi="Garamond" w:cs="Arial"/>
              </w:rPr>
              <w:t xml:space="preserve">2 – che le apparecchiature sono nuove di fabbrica, in produzione, nella versione tecnologicamente più avanzata al momento della consegna, nella configurazione </w:t>
            </w:r>
            <w:r>
              <w:rPr>
                <w:rFonts w:ascii="Garamond" w:hAnsi="Garamond" w:cs="Arial"/>
              </w:rPr>
              <w:t>offerta</w:t>
            </w:r>
            <w:r w:rsidRPr="001B7501">
              <w:rPr>
                <w:rFonts w:ascii="Garamond" w:hAnsi="Garamond" w:cs="Arial"/>
              </w:rPr>
              <w:t>, compresi tutti gli accessori HW e SW indispensabili per l’utilizzo e conforme alle normative vigenti (p.es. marcatura CE ai sensi della Direttiva europea 93/42/CEE e s</w:t>
            </w:r>
            <w:r>
              <w:rPr>
                <w:rFonts w:ascii="Garamond" w:hAnsi="Garamond" w:cs="Arial"/>
              </w:rPr>
              <w:t>s</w:t>
            </w:r>
            <w:r w:rsidRPr="001B7501">
              <w:rPr>
                <w:rFonts w:ascii="Garamond" w:hAnsi="Garamond" w:cs="Arial"/>
              </w:rPr>
              <w:t>.m</w:t>
            </w:r>
            <w:r>
              <w:rPr>
                <w:rFonts w:ascii="Garamond" w:hAnsi="Garamond" w:cs="Arial"/>
              </w:rPr>
              <w:t>m</w:t>
            </w:r>
            <w:r w:rsidRPr="001B7501">
              <w:rPr>
                <w:rFonts w:ascii="Garamond" w:hAnsi="Garamond" w:cs="Arial"/>
              </w:rPr>
              <w:t>.i</w:t>
            </w:r>
            <w:r>
              <w:rPr>
                <w:rFonts w:ascii="Garamond" w:hAnsi="Garamond" w:cs="Arial"/>
              </w:rPr>
              <w:t>i</w:t>
            </w:r>
            <w:r w:rsidRPr="001B7501">
              <w:rPr>
                <w:rFonts w:ascii="Garamond" w:hAnsi="Garamond" w:cs="Arial"/>
              </w:rPr>
              <w:t>., norme CEI di riferimento, normative ISO applicabili, ecc.) e che la ditta è disponibile, su richiesta, a fornire la documentazione in c</w:t>
            </w:r>
            <w:r>
              <w:rPr>
                <w:rFonts w:ascii="Garamond" w:hAnsi="Garamond" w:cs="Arial"/>
              </w:rPr>
              <w:t>orso di validità che lo attesta.</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rPr>
            </w:pPr>
            <w:r w:rsidRPr="001B7501">
              <w:rPr>
                <w:rFonts w:ascii="Garamond" w:hAnsi="Garamond" w:cs="Arial"/>
              </w:rPr>
              <w:t>3 – di impegnarsi in caso di aggiudicazione, ad attuare tutte le misure di sicurezza previste dalle le</w:t>
            </w:r>
            <w:r>
              <w:rPr>
                <w:rFonts w:ascii="Garamond" w:hAnsi="Garamond" w:cs="Arial"/>
              </w:rPr>
              <w:t>ggi e norme tecniche in vigore.</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color w:val="000000"/>
              </w:rPr>
            </w:pPr>
            <w:r w:rsidRPr="001B7501">
              <w:rPr>
                <w:rFonts w:ascii="Garamond" w:hAnsi="Garamond" w:cs="Arial"/>
                <w:color w:val="000000"/>
              </w:rPr>
              <w:t>4 – il possesso di tutte le caratteristiche definite dal presente documento di gara o la motivazione delle differenze se trattasi di equivalenti o migliorative e che tutti gli accessori, inclusi hardware e software, indispensabili per l’utilizzo dell’attrezzatura, nessuno escluso, sono c</w:t>
            </w:r>
            <w:r>
              <w:rPr>
                <w:rFonts w:ascii="Garamond" w:hAnsi="Garamond" w:cs="Arial"/>
                <w:color w:val="000000"/>
              </w:rPr>
              <w:t>ompresi nella fornitura offerta.</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color w:val="000000"/>
              </w:rPr>
            </w:pPr>
            <w:r w:rsidRPr="001B7501">
              <w:rPr>
                <w:rFonts w:ascii="Garamond" w:hAnsi="Garamond" w:cs="Arial"/>
                <w:color w:val="000000"/>
              </w:rPr>
              <w:t>5 – l’impegno di fornitura dei manuali d’uso dell’apparecchiatura offerta in lingua italiana, sia su s</w:t>
            </w:r>
            <w:r>
              <w:rPr>
                <w:rFonts w:ascii="Garamond" w:hAnsi="Garamond" w:cs="Arial"/>
                <w:color w:val="000000"/>
              </w:rPr>
              <w:t>upporto cartaceo, sia su CD-ROM.</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color w:val="000000"/>
              </w:rPr>
            </w:pPr>
            <w:r>
              <w:rPr>
                <w:rFonts w:ascii="Garamond" w:hAnsi="Garamond" w:cs="Arial"/>
                <w:color w:val="000000"/>
              </w:rPr>
              <w:t>6</w:t>
            </w:r>
            <w:r w:rsidRPr="001B7501">
              <w:rPr>
                <w:rFonts w:ascii="Garamond" w:hAnsi="Garamond" w:cs="Arial"/>
                <w:color w:val="000000"/>
              </w:rPr>
              <w:t xml:space="preserve"> – l’impegno ad organizzare un adeguato corso di formazione per il personale sanitario con tutte le spese a carico della ditta, da erogarsi prima del collaudo, salvo diversa pattuizione, con personale competente e  di durata sufficiente all’uso dell’apparecchiatura per il personale sanitario, con rilascio di attestato a nominativo. Le condizioni relative al corso di formazione s</w:t>
            </w:r>
            <w:r>
              <w:rPr>
                <w:rFonts w:ascii="Garamond" w:hAnsi="Garamond" w:cs="Arial"/>
                <w:color w:val="000000"/>
              </w:rPr>
              <w:t>ono specificate nell’allegato 4.</w:t>
            </w:r>
          </w:p>
        </w:tc>
      </w:tr>
      <w:tr w:rsidR="00B52095" w:rsidRPr="001B7501" w:rsidTr="00B52095">
        <w:tblPrEx>
          <w:tblCellMar>
            <w:left w:w="70" w:type="dxa"/>
            <w:right w:w="70" w:type="dxa"/>
          </w:tblCellMar>
          <w:tblLook w:val="0000" w:firstRow="0" w:lastRow="0" w:firstColumn="0" w:lastColumn="0" w:noHBand="0" w:noVBand="0"/>
        </w:tblPrEx>
        <w:tc>
          <w:tcPr>
            <w:tcW w:w="10440" w:type="dxa"/>
            <w:shd w:val="clear" w:color="auto" w:fill="auto"/>
          </w:tcPr>
          <w:p w:rsidR="00B52095" w:rsidRPr="001B7501" w:rsidRDefault="00B52095" w:rsidP="00B52095">
            <w:pPr>
              <w:jc w:val="both"/>
              <w:rPr>
                <w:rFonts w:ascii="Garamond" w:hAnsi="Garamond" w:cs="Arial"/>
                <w:color w:val="000000"/>
              </w:rPr>
            </w:pPr>
            <w:r w:rsidRPr="00276FFD">
              <w:rPr>
                <w:rFonts w:ascii="Garamond" w:hAnsi="Garamond" w:cs="Arial"/>
                <w:color w:val="000000"/>
              </w:rPr>
              <w:t>7 – l’impegno a fornire la garanzia per l’intera durata della convenzione sui materiali di consumo offerti e di comprendere nel contratto anche la fornitura dell’assistenza tecnica con la formula “full-risk” per le apparecchiature, gli accessori e gli eventuali altri materiali di consumo offerti almeno alle condizioni previste nell’Allegato Tecnico ed esplicitate nel rispettivo allegato.</w:t>
            </w:r>
          </w:p>
        </w:tc>
      </w:tr>
      <w:tr w:rsidR="00B52095" w:rsidRPr="001B7501" w:rsidTr="00B52095">
        <w:tblPrEx>
          <w:tblCellMar>
            <w:left w:w="70" w:type="dxa"/>
            <w:right w:w="70" w:type="dxa"/>
          </w:tblCellMar>
          <w:tblLook w:val="0000" w:firstRow="0" w:lastRow="0" w:firstColumn="0" w:lastColumn="0" w:noHBand="0" w:noVBand="0"/>
        </w:tblPrEx>
        <w:tc>
          <w:tcPr>
            <w:tcW w:w="10440" w:type="dxa"/>
            <w:tcBorders>
              <w:top w:val="single" w:sz="4" w:space="0" w:color="auto"/>
              <w:left w:val="single" w:sz="4" w:space="0" w:color="auto"/>
              <w:bottom w:val="single" w:sz="4" w:space="0" w:color="auto"/>
              <w:right w:val="single" w:sz="4" w:space="0" w:color="auto"/>
            </w:tcBorders>
            <w:shd w:val="clear" w:color="auto" w:fill="auto"/>
          </w:tcPr>
          <w:p w:rsidR="00B52095" w:rsidRPr="001B7501" w:rsidRDefault="00B52095" w:rsidP="00B52095">
            <w:pPr>
              <w:jc w:val="both"/>
              <w:rPr>
                <w:rFonts w:ascii="Garamond" w:hAnsi="Garamond" w:cs="Arial"/>
              </w:rPr>
            </w:pPr>
            <w:r>
              <w:rPr>
                <w:rFonts w:ascii="Garamond" w:hAnsi="Garamond" w:cs="Arial"/>
              </w:rPr>
              <w:t>8</w:t>
            </w:r>
            <w:r w:rsidRPr="001B7501">
              <w:rPr>
                <w:rFonts w:ascii="Garamond" w:hAnsi="Garamond" w:cs="Arial"/>
              </w:rPr>
              <w:t xml:space="preserve"> –</w:t>
            </w:r>
            <w:r w:rsidRPr="001B7501">
              <w:rPr>
                <w:rFonts w:ascii="Garamond" w:hAnsi="Garamond" w:cs="Arial"/>
                <w:u w:val="single"/>
              </w:rPr>
              <w:t xml:space="preserve"> l’impegno</w:t>
            </w:r>
            <w:r w:rsidRPr="001B7501">
              <w:rPr>
                <w:rFonts w:ascii="Garamond" w:hAnsi="Garamond" w:cs="Arial"/>
              </w:rPr>
              <w:t xml:space="preserve"> di organizzare l’eventuale visione dell’apparecchiatura o la prova pratica, con le </w:t>
            </w:r>
            <w:r w:rsidRPr="00046E4F">
              <w:rPr>
                <w:rFonts w:ascii="Garamond" w:hAnsi="Garamond" w:cs="Arial"/>
              </w:rPr>
              <w:t xml:space="preserve">modalità previste </w:t>
            </w:r>
            <w:r>
              <w:rPr>
                <w:rFonts w:ascii="Garamond" w:hAnsi="Garamond" w:cs="Arial"/>
              </w:rPr>
              <w:t>nel paragrafo</w:t>
            </w:r>
            <w:r w:rsidRPr="00046E4F">
              <w:rPr>
                <w:rFonts w:ascii="Garamond" w:hAnsi="Garamond" w:cs="Arial"/>
              </w:rPr>
              <w:t xml:space="preserve"> “Prove e visioni” </w:t>
            </w:r>
            <w:r>
              <w:rPr>
                <w:rFonts w:ascii="Garamond" w:hAnsi="Garamond" w:cs="Arial"/>
              </w:rPr>
              <w:t>del</w:t>
            </w:r>
            <w:r w:rsidRPr="00046E4F">
              <w:rPr>
                <w:rFonts w:ascii="Garamond" w:hAnsi="Garamond" w:cs="Arial"/>
              </w:rPr>
              <w:t xml:space="preserve"> Capitolato Speciale e con le spese relative alla visione o prova pratica a totale carico della ditta</w:t>
            </w:r>
            <w:r w:rsidRPr="00DC5A58">
              <w:rPr>
                <w:rFonts w:ascii="Garamond" w:hAnsi="Garamond" w:cs="Arial"/>
              </w:rPr>
              <w:t xml:space="preserve"> concorrente</w:t>
            </w:r>
            <w:r w:rsidRPr="001B7501">
              <w:rPr>
                <w:rFonts w:ascii="Garamond" w:hAnsi="Garamond" w:cs="Arial"/>
              </w:rPr>
              <w:t>. In questa fase potrà anche essere richiesta la misura dei parametri cara</w:t>
            </w:r>
            <w:r>
              <w:rPr>
                <w:rFonts w:ascii="Garamond" w:hAnsi="Garamond" w:cs="Arial"/>
              </w:rPr>
              <w:t>tteristici dell’apparecchiatura.</w:t>
            </w:r>
          </w:p>
        </w:tc>
      </w:tr>
      <w:tr w:rsidR="00B52095" w:rsidRPr="001B7501" w:rsidTr="00B52095">
        <w:tblPrEx>
          <w:tblCellMar>
            <w:left w:w="70" w:type="dxa"/>
            <w:right w:w="70" w:type="dxa"/>
          </w:tblCellMar>
          <w:tblLook w:val="0000" w:firstRow="0" w:lastRow="0" w:firstColumn="0" w:lastColumn="0" w:noHBand="0" w:noVBand="0"/>
        </w:tblPrEx>
        <w:tc>
          <w:tcPr>
            <w:tcW w:w="10440" w:type="dxa"/>
            <w:tcBorders>
              <w:top w:val="single" w:sz="4" w:space="0" w:color="auto"/>
              <w:left w:val="single" w:sz="4" w:space="0" w:color="auto"/>
              <w:bottom w:val="single" w:sz="4" w:space="0" w:color="auto"/>
              <w:right w:val="single" w:sz="4" w:space="0" w:color="auto"/>
            </w:tcBorders>
            <w:shd w:val="clear" w:color="auto" w:fill="auto"/>
          </w:tcPr>
          <w:p w:rsidR="00B52095" w:rsidRPr="001B7501" w:rsidRDefault="00B52095" w:rsidP="00B52095">
            <w:pPr>
              <w:jc w:val="both"/>
              <w:rPr>
                <w:rFonts w:ascii="Garamond" w:hAnsi="Garamond" w:cs="Arial"/>
              </w:rPr>
            </w:pPr>
            <w:r>
              <w:rPr>
                <w:rFonts w:ascii="Garamond" w:hAnsi="Garamond" w:cs="Arial"/>
              </w:rPr>
              <w:t>9</w:t>
            </w:r>
            <w:r w:rsidRPr="001B7501">
              <w:rPr>
                <w:rFonts w:ascii="Garamond" w:hAnsi="Garamond" w:cs="Arial"/>
              </w:rPr>
              <w:t xml:space="preserve"> –  </w:t>
            </w:r>
            <w:r w:rsidRPr="001B7501">
              <w:rPr>
                <w:rFonts w:ascii="Garamond" w:hAnsi="Garamond" w:cs="Arial"/>
                <w:u w:val="single"/>
              </w:rPr>
              <w:t>la propria responsabilità</w:t>
            </w:r>
            <w:r w:rsidRPr="001B7501">
              <w:rPr>
                <w:rFonts w:ascii="Garamond" w:hAnsi="Garamond" w:cs="Arial"/>
              </w:rPr>
              <w:t xml:space="preserve"> per eventuali difetti e/o non conformità che possono essere rilevati in seguito e</w:t>
            </w:r>
            <w:r>
              <w:rPr>
                <w:rFonts w:ascii="Garamond" w:hAnsi="Garamond" w:cs="Arial"/>
              </w:rPr>
              <w:t xml:space="preserve"> non emersi in fase di collaudo.</w:t>
            </w:r>
          </w:p>
        </w:tc>
      </w:tr>
      <w:tr w:rsidR="00B52095" w:rsidRPr="001B7501" w:rsidTr="00B52095">
        <w:tblPrEx>
          <w:tblCellMar>
            <w:left w:w="70" w:type="dxa"/>
            <w:right w:w="70" w:type="dxa"/>
          </w:tblCellMar>
          <w:tblLook w:val="0000" w:firstRow="0" w:lastRow="0" w:firstColumn="0" w:lastColumn="0" w:noHBand="0" w:noVBand="0"/>
        </w:tblPrEx>
        <w:tc>
          <w:tcPr>
            <w:tcW w:w="10440" w:type="dxa"/>
            <w:tcBorders>
              <w:top w:val="single" w:sz="4" w:space="0" w:color="auto"/>
              <w:left w:val="single" w:sz="4" w:space="0" w:color="auto"/>
              <w:bottom w:val="single" w:sz="4" w:space="0" w:color="auto"/>
              <w:right w:val="single" w:sz="4" w:space="0" w:color="auto"/>
            </w:tcBorders>
            <w:shd w:val="clear" w:color="auto" w:fill="auto"/>
          </w:tcPr>
          <w:p w:rsidR="00B52095" w:rsidRPr="001B7501" w:rsidRDefault="00B52095" w:rsidP="00B52095">
            <w:pPr>
              <w:jc w:val="both"/>
              <w:rPr>
                <w:rFonts w:ascii="Garamond" w:hAnsi="Garamond" w:cs="Arial"/>
              </w:rPr>
            </w:pPr>
            <w:r w:rsidRPr="001B7501">
              <w:rPr>
                <w:rFonts w:ascii="Garamond" w:hAnsi="Garamond" w:cs="Arial"/>
              </w:rPr>
              <w:t>1</w:t>
            </w:r>
            <w:r>
              <w:rPr>
                <w:rFonts w:ascii="Garamond" w:hAnsi="Garamond" w:cs="Arial"/>
              </w:rPr>
              <w:t>0</w:t>
            </w:r>
            <w:r w:rsidRPr="001B7501">
              <w:rPr>
                <w:rFonts w:ascii="Garamond" w:hAnsi="Garamond" w:cs="Arial"/>
              </w:rPr>
              <w:t xml:space="preserve"> –  che le proprie apparecchiature rispondono alle seguenti certificazioni o normative tecniche non obbligatorie, quali approvazione FDA, norme CEI, etc: elencare di seguito:</w:t>
            </w:r>
          </w:p>
          <w:p w:rsidR="00B52095" w:rsidRPr="001B7501" w:rsidRDefault="00B52095" w:rsidP="00B52095">
            <w:pPr>
              <w:numPr>
                <w:ilvl w:val="0"/>
                <w:numId w:val="48"/>
              </w:numPr>
              <w:jc w:val="both"/>
              <w:rPr>
                <w:rFonts w:ascii="Garamond" w:hAnsi="Garamond" w:cs="Arial"/>
              </w:rPr>
            </w:pPr>
            <w:r w:rsidRPr="001B7501">
              <w:rPr>
                <w:rFonts w:ascii="Garamond" w:hAnsi="Garamond" w:cs="Arial"/>
              </w:rPr>
              <w:t>……………………</w:t>
            </w:r>
          </w:p>
          <w:p w:rsidR="00B52095" w:rsidRPr="001B7501" w:rsidRDefault="00B52095" w:rsidP="00B52095">
            <w:pPr>
              <w:numPr>
                <w:ilvl w:val="0"/>
                <w:numId w:val="48"/>
              </w:numPr>
              <w:jc w:val="both"/>
              <w:rPr>
                <w:rFonts w:ascii="Garamond" w:hAnsi="Garamond" w:cs="Arial"/>
              </w:rPr>
            </w:pPr>
            <w:r w:rsidRPr="001B7501">
              <w:rPr>
                <w:rFonts w:ascii="Garamond" w:hAnsi="Garamond" w:cs="Arial"/>
              </w:rPr>
              <w:t>……………………</w:t>
            </w:r>
          </w:p>
        </w:tc>
      </w:tr>
      <w:tr w:rsidR="00B52095" w:rsidRPr="001B7501" w:rsidTr="00B52095">
        <w:tblPrEx>
          <w:tblCellMar>
            <w:left w:w="70" w:type="dxa"/>
            <w:right w:w="70" w:type="dxa"/>
          </w:tblCellMar>
          <w:tblLook w:val="0000" w:firstRow="0" w:lastRow="0" w:firstColumn="0" w:lastColumn="0" w:noHBand="0" w:noVBand="0"/>
        </w:tblPrEx>
        <w:tc>
          <w:tcPr>
            <w:tcW w:w="10440" w:type="dxa"/>
            <w:tcBorders>
              <w:top w:val="single" w:sz="4" w:space="0" w:color="auto"/>
              <w:left w:val="single" w:sz="4" w:space="0" w:color="auto"/>
              <w:bottom w:val="single" w:sz="4" w:space="0" w:color="auto"/>
              <w:right w:val="single" w:sz="4" w:space="0" w:color="auto"/>
            </w:tcBorders>
            <w:shd w:val="clear" w:color="auto" w:fill="auto"/>
          </w:tcPr>
          <w:p w:rsidR="00B52095" w:rsidRPr="001B7501" w:rsidRDefault="00B52095" w:rsidP="00B52095">
            <w:pPr>
              <w:spacing w:before="120"/>
              <w:jc w:val="both"/>
              <w:rPr>
                <w:rFonts w:ascii="Garamond" w:hAnsi="Garamond" w:cs="Arial"/>
              </w:rPr>
            </w:pPr>
            <w:r w:rsidRPr="001B7501">
              <w:rPr>
                <w:rFonts w:ascii="Garamond" w:hAnsi="Garamond" w:cs="Arial"/>
              </w:rPr>
              <w:t>1</w:t>
            </w:r>
            <w:r>
              <w:rPr>
                <w:rFonts w:ascii="Garamond" w:hAnsi="Garamond" w:cs="Arial"/>
              </w:rPr>
              <w:t>1</w:t>
            </w:r>
            <w:r w:rsidRPr="001B7501">
              <w:rPr>
                <w:rFonts w:ascii="Garamond" w:hAnsi="Garamond" w:cs="Arial"/>
              </w:rPr>
              <w:t xml:space="preserve"> - di impegnarsi,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 sue successive modifiche ed integrazioni ed esplicitato </w:t>
            </w:r>
            <w:r w:rsidRPr="001B7501">
              <w:rPr>
                <w:rFonts w:ascii="Garamond" w:hAnsi="Garamond" w:cs="Arial"/>
                <w:color w:val="000000"/>
              </w:rPr>
              <w:t>nell’allegato, che diventa parte integrante del contratto; ciò al fine</w:t>
            </w:r>
            <w:r w:rsidRPr="001B7501">
              <w:rPr>
                <w:rFonts w:ascii="Garamond" w:hAnsi="Garamond" w:cs="Arial"/>
              </w:rPr>
              <w:t xml:space="preserve"> di garantire la salute e la sicurezza dei lavoratori (afferenti alla ditta stessa nonché all’Azienda) sia di qualsivoglia altra presenza di per</w:t>
            </w:r>
            <w:r>
              <w:rPr>
                <w:rFonts w:ascii="Garamond" w:hAnsi="Garamond" w:cs="Arial"/>
              </w:rPr>
              <w:t>sone nella struttura sanitaria.</w:t>
            </w:r>
          </w:p>
        </w:tc>
      </w:tr>
      <w:tr w:rsidR="00B52095" w:rsidRPr="001B7501" w:rsidTr="00B52095">
        <w:tblPrEx>
          <w:tblCellMar>
            <w:left w:w="70" w:type="dxa"/>
            <w:right w:w="70" w:type="dxa"/>
          </w:tblCellMar>
          <w:tblLook w:val="0000" w:firstRow="0" w:lastRow="0" w:firstColumn="0" w:lastColumn="0" w:noHBand="0" w:noVBand="0"/>
        </w:tblPrEx>
        <w:tc>
          <w:tcPr>
            <w:tcW w:w="10440" w:type="dxa"/>
            <w:tcBorders>
              <w:top w:val="single" w:sz="4" w:space="0" w:color="auto"/>
              <w:left w:val="single" w:sz="4" w:space="0" w:color="auto"/>
              <w:bottom w:val="single" w:sz="4" w:space="0" w:color="auto"/>
              <w:right w:val="single" w:sz="4" w:space="0" w:color="auto"/>
            </w:tcBorders>
            <w:shd w:val="clear" w:color="auto" w:fill="auto"/>
          </w:tcPr>
          <w:p w:rsidR="00B52095" w:rsidRPr="001B7501" w:rsidRDefault="00B52095" w:rsidP="00B52095">
            <w:pPr>
              <w:jc w:val="both"/>
              <w:rPr>
                <w:rFonts w:ascii="Garamond" w:hAnsi="Garamond" w:cs="Arial"/>
              </w:rPr>
            </w:pPr>
            <w:r w:rsidRPr="001B7501">
              <w:rPr>
                <w:rFonts w:ascii="Garamond" w:hAnsi="Garamond" w:cs="Arial"/>
              </w:rPr>
              <w:t>1</w:t>
            </w:r>
            <w:r>
              <w:rPr>
                <w:rFonts w:ascii="Garamond" w:hAnsi="Garamond" w:cs="Arial"/>
              </w:rPr>
              <w:t>2</w:t>
            </w:r>
            <w:r w:rsidRPr="001B7501">
              <w:rPr>
                <w:rFonts w:ascii="Garamond" w:hAnsi="Garamond" w:cs="Arial"/>
              </w:rPr>
              <w:t xml:space="preserve"> - </w:t>
            </w:r>
            <w:r w:rsidRPr="001B7501">
              <w:rPr>
                <w:rFonts w:ascii="Garamond" w:hAnsi="Garamond" w:cs="Arial"/>
                <w:u w:val="single"/>
              </w:rPr>
              <w:t>di impegnarsi</w:t>
            </w:r>
            <w:r w:rsidRPr="001B7501">
              <w:rPr>
                <w:rFonts w:ascii="Garamond" w:hAnsi="Garamond" w:cs="Arial"/>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r w:rsidRPr="001B7501">
              <w:rPr>
                <w:rFonts w:ascii="Garamond" w:hAnsi="Garamond" w:cs="Arial"/>
                <w:bCs/>
              </w:rPr>
              <w:t xml:space="preserve">D.Lgs. 196/2003 </w:t>
            </w:r>
            <w:r w:rsidRPr="001B7501">
              <w:rPr>
                <w:rFonts w:ascii="Garamond" w:hAnsi="Garamond" w:cs="Arial"/>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w:t>
            </w:r>
            <w:r>
              <w:rPr>
                <w:rFonts w:ascii="Garamond" w:hAnsi="Garamond" w:cs="Arial"/>
              </w:rPr>
              <w:t>za di carattere civile o penale.</w:t>
            </w:r>
          </w:p>
        </w:tc>
      </w:tr>
      <w:tr w:rsidR="00B52095" w:rsidRPr="001B7501" w:rsidTr="00B52095">
        <w:tblPrEx>
          <w:tblCellMar>
            <w:left w:w="70" w:type="dxa"/>
            <w:right w:w="70" w:type="dxa"/>
          </w:tblCellMar>
          <w:tblLook w:val="0000" w:firstRow="0" w:lastRow="0" w:firstColumn="0" w:lastColumn="0" w:noHBand="0" w:noVBand="0"/>
        </w:tblPrEx>
        <w:trPr>
          <w:trHeight w:val="340"/>
        </w:trPr>
        <w:tc>
          <w:tcPr>
            <w:tcW w:w="10440" w:type="dxa"/>
            <w:tcBorders>
              <w:top w:val="single" w:sz="4" w:space="0" w:color="auto"/>
              <w:left w:val="single" w:sz="4" w:space="0" w:color="auto"/>
              <w:bottom w:val="single" w:sz="4" w:space="0" w:color="auto"/>
              <w:right w:val="single" w:sz="4" w:space="0" w:color="auto"/>
            </w:tcBorders>
            <w:shd w:val="clear" w:color="auto" w:fill="auto"/>
          </w:tcPr>
          <w:p w:rsidR="00B52095" w:rsidRPr="001B7501" w:rsidRDefault="00B52095" w:rsidP="00B52095">
            <w:pPr>
              <w:jc w:val="both"/>
              <w:rPr>
                <w:rFonts w:ascii="Garamond" w:hAnsi="Garamond" w:cs="Arial"/>
              </w:rPr>
            </w:pPr>
            <w:r>
              <w:rPr>
                <w:rFonts w:ascii="Garamond" w:hAnsi="Garamond" w:cs="Arial"/>
              </w:rPr>
              <w:t>13</w:t>
            </w:r>
            <w:r w:rsidRPr="001B7501">
              <w:rPr>
                <w:rFonts w:ascii="Garamond" w:hAnsi="Garamond" w:cs="Arial"/>
              </w:rPr>
              <w:t xml:space="preserve"> – l’impegno a fornire alla stazione appaltante qualsiasi </w:t>
            </w:r>
            <w:smartTag w:uri="urn:schemas-microsoft-com:office:smarttags" w:element="PersonName">
              <w:r w:rsidRPr="001B7501">
                <w:rPr>
                  <w:rFonts w:ascii="Garamond" w:hAnsi="Garamond" w:cs="Arial"/>
                </w:rPr>
                <w:t>info</w:t>
              </w:r>
            </w:smartTag>
            <w:r w:rsidRPr="001B7501">
              <w:rPr>
                <w:rFonts w:ascii="Garamond" w:hAnsi="Garamond" w:cs="Arial"/>
              </w:rPr>
              <w:t>rmazione che dovesse risultare necessaria per un’adeguata valutazione</w:t>
            </w:r>
            <w:r>
              <w:rPr>
                <w:rFonts w:ascii="Garamond" w:hAnsi="Garamond" w:cs="Arial"/>
              </w:rPr>
              <w:t>.</w:t>
            </w:r>
          </w:p>
        </w:tc>
      </w:tr>
    </w:tbl>
    <w:p w:rsidR="00B52095" w:rsidRPr="001B7501" w:rsidRDefault="00B52095" w:rsidP="00B52095">
      <w:pPr>
        <w:rPr>
          <w:rFonts w:ascii="Garamond" w:hAnsi="Garamond" w:cs="Arial"/>
          <w:color w:val="FF0000"/>
          <w:sz w:val="16"/>
          <w:szCs w:val="16"/>
        </w:rPr>
      </w:pPr>
    </w:p>
    <w:p w:rsidR="00B52095" w:rsidRPr="001B7501" w:rsidRDefault="00B52095" w:rsidP="00B52095">
      <w:pPr>
        <w:rPr>
          <w:rFonts w:ascii="Garamond" w:hAnsi="Garamond" w:cs="Arial"/>
          <w:sz w:val="22"/>
          <w:szCs w:val="22"/>
        </w:rPr>
      </w:pPr>
      <w:r w:rsidRPr="001B7501">
        <w:rPr>
          <w:rFonts w:ascii="Garamond" w:hAnsi="Garamond" w:cs="Arial"/>
          <w:sz w:val="22"/>
          <w:szCs w:val="22"/>
        </w:rPr>
        <w:t xml:space="preserve"> (Timbro e firma del legale rappresentante della ditta) </w:t>
      </w:r>
    </w:p>
    <w:p w:rsidR="00B52095" w:rsidRPr="001B7501" w:rsidRDefault="00B52095" w:rsidP="00B52095">
      <w:pPr>
        <w:rPr>
          <w:rFonts w:ascii="Garamond" w:hAnsi="Garamond"/>
          <w:b/>
        </w:rPr>
      </w:pPr>
      <w:r w:rsidRPr="001B7501">
        <w:rPr>
          <w:rFonts w:ascii="Garamond" w:hAnsi="Garamond" w:cs="Arial"/>
          <w:sz w:val="22"/>
          <w:szCs w:val="22"/>
        </w:rPr>
        <w:t>_______________________________________________________________</w:t>
      </w:r>
    </w:p>
    <w:p w:rsidR="00B52095" w:rsidRPr="00EA000E" w:rsidRDefault="00B52095" w:rsidP="00B52095">
      <w:pPr>
        <w:rPr>
          <w:rFonts w:ascii="Garamond" w:hAnsi="Garamond"/>
        </w:rPr>
        <w:sectPr w:rsidR="00B52095" w:rsidRPr="00EA000E" w:rsidSect="00B52095">
          <w:headerReference w:type="first" r:id="rId16"/>
          <w:footerReference w:type="first" r:id="rId17"/>
          <w:pgSz w:w="11906" w:h="16838"/>
          <w:pgMar w:top="1417" w:right="1466" w:bottom="1134" w:left="1134" w:header="708" w:footer="708" w:gutter="0"/>
          <w:cols w:space="708"/>
          <w:docGrid w:linePitch="360"/>
        </w:sectPr>
      </w:pPr>
    </w:p>
    <w:tbl>
      <w:tblPr>
        <w:tblW w:w="136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
        <w:gridCol w:w="576"/>
        <w:gridCol w:w="1608"/>
        <w:gridCol w:w="1430"/>
        <w:gridCol w:w="3827"/>
        <w:gridCol w:w="1560"/>
        <w:gridCol w:w="1559"/>
        <w:gridCol w:w="1559"/>
        <w:gridCol w:w="142"/>
        <w:gridCol w:w="1276"/>
      </w:tblGrid>
      <w:tr w:rsidR="00B52095" w:rsidRPr="001B7501" w:rsidTr="00B52095">
        <w:trPr>
          <w:trHeight w:val="415"/>
        </w:trPr>
        <w:tc>
          <w:tcPr>
            <w:tcW w:w="648" w:type="dxa"/>
            <w:gridSpan w:val="2"/>
            <w:tcBorders>
              <w:top w:val="single" w:sz="4" w:space="0" w:color="auto"/>
              <w:left w:val="single" w:sz="4" w:space="0" w:color="auto"/>
              <w:bottom w:val="single" w:sz="4" w:space="0" w:color="auto"/>
              <w:right w:val="single" w:sz="4" w:space="0" w:color="FFFFFF"/>
            </w:tcBorders>
          </w:tcPr>
          <w:p w:rsidR="00B52095" w:rsidRPr="00A01EF1" w:rsidRDefault="00B52095" w:rsidP="00B52095">
            <w:pPr>
              <w:spacing w:before="240" w:after="240"/>
              <w:jc w:val="center"/>
              <w:rPr>
                <w:rFonts w:ascii="Garamond" w:hAnsi="Garamond" w:cs="Arial"/>
                <w:b/>
              </w:rPr>
            </w:pPr>
          </w:p>
        </w:tc>
        <w:tc>
          <w:tcPr>
            <w:tcW w:w="12961" w:type="dxa"/>
            <w:gridSpan w:val="8"/>
            <w:tcBorders>
              <w:top w:val="single" w:sz="4" w:space="0" w:color="auto"/>
              <w:left w:val="single" w:sz="4" w:space="0" w:color="FFFFFF"/>
              <w:bottom w:val="single" w:sz="4" w:space="0" w:color="auto"/>
              <w:right w:val="single" w:sz="4" w:space="0" w:color="auto"/>
            </w:tcBorders>
          </w:tcPr>
          <w:p w:rsidR="00B52095" w:rsidRPr="00B52095" w:rsidRDefault="00B52095" w:rsidP="00B52095">
            <w:pPr>
              <w:spacing w:before="120" w:after="120"/>
              <w:jc w:val="center"/>
              <w:rPr>
                <w:rFonts w:ascii="Garamond" w:hAnsi="Garamond" w:cs="Arial"/>
                <w:b/>
              </w:rPr>
            </w:pPr>
            <w:r w:rsidRPr="00BF7050">
              <w:rPr>
                <w:rFonts w:ascii="Garamond" w:hAnsi="Garamond" w:cs="Arial"/>
                <w:b/>
              </w:rPr>
              <w:t xml:space="preserve">Allegato </w:t>
            </w:r>
            <w:r>
              <w:rPr>
                <w:rFonts w:ascii="Garamond" w:hAnsi="Garamond" w:cs="Arial"/>
                <w:b/>
              </w:rPr>
              <w:t>2</w:t>
            </w:r>
          </w:p>
        </w:tc>
      </w:tr>
      <w:tr w:rsidR="00B52095" w:rsidRPr="001B7501" w:rsidTr="00B52095">
        <w:tc>
          <w:tcPr>
            <w:tcW w:w="13609" w:type="dxa"/>
            <w:gridSpan w:val="10"/>
            <w:tcBorders>
              <w:top w:val="single" w:sz="4" w:space="0" w:color="auto"/>
            </w:tcBorders>
          </w:tcPr>
          <w:p w:rsidR="00B52095" w:rsidRPr="00303432" w:rsidRDefault="00B52095" w:rsidP="00B52095">
            <w:pPr>
              <w:spacing w:line="312" w:lineRule="auto"/>
              <w:jc w:val="center"/>
              <w:rPr>
                <w:rFonts w:ascii="Garamond" w:hAnsi="Garamond"/>
                <w:b/>
                <w:sz w:val="22"/>
              </w:rPr>
            </w:pPr>
            <w:r w:rsidRPr="00303432">
              <w:rPr>
                <w:rFonts w:ascii="Garamond" w:hAnsi="Garamond"/>
                <w:b/>
                <w:sz w:val="22"/>
              </w:rPr>
              <w:t>DICHIARAZIONE IN MERITO ALLA CONFORMITÀ ALLA NORMATIVA SUI DISPOSITIVI MEDICI</w:t>
            </w:r>
          </w:p>
          <w:p w:rsidR="00B52095" w:rsidRPr="001B7501" w:rsidRDefault="00B52095" w:rsidP="00B52095">
            <w:pPr>
              <w:spacing w:line="312" w:lineRule="auto"/>
              <w:jc w:val="center"/>
              <w:rPr>
                <w:rFonts w:ascii="Garamond" w:hAnsi="Garamond"/>
                <w:b/>
              </w:rPr>
            </w:pPr>
            <w:r w:rsidRPr="001B7501">
              <w:rPr>
                <w:rFonts w:ascii="Garamond" w:hAnsi="Garamond"/>
              </w:rPr>
              <w:t xml:space="preserve">Compilare il presente allegato (un allegato per ogni lotto) per tutti </w:t>
            </w:r>
            <w:r>
              <w:rPr>
                <w:rFonts w:ascii="Garamond" w:hAnsi="Garamond"/>
              </w:rPr>
              <w:t xml:space="preserve">e soli </w:t>
            </w:r>
            <w:r w:rsidRPr="001B7501">
              <w:rPr>
                <w:rFonts w:ascii="Garamond" w:hAnsi="Garamond"/>
              </w:rPr>
              <w:t xml:space="preserve">i dispositivi </w:t>
            </w:r>
            <w:r>
              <w:rPr>
                <w:rFonts w:ascii="Garamond" w:hAnsi="Garamond"/>
              </w:rPr>
              <w:t xml:space="preserve">medici </w:t>
            </w:r>
            <w:r w:rsidRPr="001B7501">
              <w:rPr>
                <w:rFonts w:ascii="Garamond" w:hAnsi="Garamond"/>
              </w:rPr>
              <w:t>offerti, nel lotto relativo, della gara in oggetto</w:t>
            </w:r>
          </w:p>
        </w:tc>
      </w:tr>
      <w:tr w:rsidR="00B52095" w:rsidRPr="0009650E" w:rsidTr="00B52095">
        <w:tc>
          <w:tcPr>
            <w:tcW w:w="13609" w:type="dxa"/>
            <w:gridSpan w:val="10"/>
            <w:tcBorders>
              <w:bottom w:val="single" w:sz="4" w:space="0" w:color="auto"/>
            </w:tcBorders>
          </w:tcPr>
          <w:p w:rsidR="00B52095" w:rsidRPr="0009650E" w:rsidRDefault="00B52095" w:rsidP="00B52095">
            <w:pPr>
              <w:rPr>
                <w:rFonts w:ascii="Garamond" w:hAnsi="Garamond" w:cs="Arial"/>
                <w:b/>
                <w:bCs/>
              </w:rPr>
            </w:pPr>
            <w:r w:rsidRPr="0009650E">
              <w:rPr>
                <w:rFonts w:ascii="Garamond" w:hAnsi="Garamond" w:cs="Arial"/>
                <w:b/>
                <w:bCs/>
              </w:rPr>
              <w:t>Il sottoscritto ……</w:t>
            </w:r>
            <w:r>
              <w:rPr>
                <w:rFonts w:ascii="Garamond" w:hAnsi="Garamond" w:cs="Arial"/>
                <w:b/>
                <w:bCs/>
              </w:rPr>
              <w:t>………………………………………………………………………</w:t>
            </w:r>
            <w:r w:rsidRPr="0009650E">
              <w:rPr>
                <w:rFonts w:ascii="Garamond" w:hAnsi="Garamond" w:cs="Arial"/>
                <w:b/>
                <w:bCs/>
              </w:rPr>
              <w:t xml:space="preserve">. in qualità di </w:t>
            </w:r>
            <w:r>
              <w:rPr>
                <w:rFonts w:ascii="Garamond" w:hAnsi="Garamond" w:cs="Arial"/>
                <w:b/>
                <w:bCs/>
              </w:rPr>
              <w:t xml:space="preserve">legale rappresentante </w:t>
            </w:r>
            <w:r w:rsidRPr="0009650E">
              <w:rPr>
                <w:rFonts w:ascii="Garamond" w:hAnsi="Garamond" w:cs="Arial"/>
                <w:b/>
                <w:bCs/>
              </w:rPr>
              <w:t xml:space="preserve">della </w:t>
            </w:r>
            <w:r>
              <w:rPr>
                <w:rFonts w:ascii="Garamond" w:hAnsi="Garamond" w:cs="Arial"/>
                <w:b/>
                <w:bCs/>
              </w:rPr>
              <w:t>Società:</w:t>
            </w:r>
          </w:p>
          <w:p w:rsidR="00B52095" w:rsidRPr="0009650E" w:rsidRDefault="00B52095" w:rsidP="00B52095">
            <w:pPr>
              <w:rPr>
                <w:rFonts w:ascii="Garamond" w:hAnsi="Garamond" w:cs="Arial"/>
              </w:rPr>
            </w:pPr>
            <w:r w:rsidRPr="0009650E">
              <w:rPr>
                <w:rFonts w:ascii="Garamond" w:hAnsi="Garamond" w:cs="Arial"/>
              </w:rPr>
              <w:t>Ragione Sociale: ………………………………………………………………………………</w:t>
            </w:r>
            <w:r>
              <w:rPr>
                <w:rFonts w:ascii="Garamond" w:hAnsi="Garamond" w:cs="Arial"/>
              </w:rPr>
              <w:t>………………………………………….</w:t>
            </w:r>
            <w:r w:rsidRPr="0009650E">
              <w:rPr>
                <w:rFonts w:ascii="Garamond" w:hAnsi="Garamond" w:cs="Arial"/>
              </w:rPr>
              <w:t>………</w:t>
            </w:r>
          </w:p>
          <w:p w:rsidR="00B52095" w:rsidRPr="0009650E" w:rsidRDefault="00B52095" w:rsidP="00B52095">
            <w:pPr>
              <w:rPr>
                <w:rFonts w:ascii="Garamond" w:hAnsi="Garamond" w:cs="Arial"/>
              </w:rPr>
            </w:pPr>
            <w:r w:rsidRPr="0009650E">
              <w:rPr>
                <w:rFonts w:ascii="Garamond" w:hAnsi="Garamond" w:cs="Arial"/>
              </w:rPr>
              <w:t>Città: ………………………………………………………………………..(Provincia o Stato): … ……………</w:t>
            </w:r>
          </w:p>
          <w:p w:rsidR="00B52095" w:rsidRPr="0009650E" w:rsidRDefault="00B52095" w:rsidP="00B52095">
            <w:pPr>
              <w:rPr>
                <w:rFonts w:ascii="Garamond" w:hAnsi="Garamond" w:cs="Arial"/>
              </w:rPr>
            </w:pPr>
            <w:r w:rsidRPr="0009650E">
              <w:rPr>
                <w:rFonts w:ascii="Garamond" w:hAnsi="Garamond" w:cs="Arial"/>
              </w:rPr>
              <w:t>Indirizzo: ……………………………………………………………………………………..….………</w:t>
            </w:r>
          </w:p>
          <w:p w:rsidR="00B52095" w:rsidRPr="0009650E" w:rsidRDefault="00B52095" w:rsidP="00B52095">
            <w:pPr>
              <w:rPr>
                <w:rFonts w:ascii="Garamond" w:hAnsi="Garamond" w:cs="Arial"/>
              </w:rPr>
            </w:pPr>
            <w:r w:rsidRPr="0009650E">
              <w:rPr>
                <w:rFonts w:ascii="Garamond" w:hAnsi="Garamond" w:cs="Arial"/>
              </w:rPr>
              <w:t>Tel: ……………………………………………… Fax: ………………………………… e-mail …………………………….</w:t>
            </w:r>
          </w:p>
          <w:p w:rsidR="00B52095" w:rsidRPr="0009650E" w:rsidRDefault="00B52095" w:rsidP="00B52095">
            <w:pPr>
              <w:jc w:val="center"/>
              <w:rPr>
                <w:rFonts w:ascii="Garamond" w:hAnsi="Garamond" w:cs="Arial"/>
                <w:b/>
                <w:u w:val="single"/>
              </w:rPr>
            </w:pPr>
            <w:r w:rsidRPr="0009650E">
              <w:rPr>
                <w:rFonts w:ascii="Garamond" w:hAnsi="Garamond" w:cs="Arial"/>
                <w:b/>
                <w:u w:val="single"/>
              </w:rPr>
              <w:t>DICHIARA:</w:t>
            </w:r>
          </w:p>
          <w:p w:rsidR="00B52095" w:rsidRPr="0009650E" w:rsidRDefault="00B52095" w:rsidP="00B52095">
            <w:pPr>
              <w:widowControl w:val="0"/>
              <w:adjustRightInd w:val="0"/>
              <w:jc w:val="both"/>
              <w:textAlignment w:val="baseline"/>
              <w:rPr>
                <w:rFonts w:ascii="Garamond" w:hAnsi="Garamond" w:cs="Arial"/>
                <w:b/>
              </w:rPr>
            </w:pPr>
            <w:r w:rsidRPr="0009650E">
              <w:rPr>
                <w:rFonts w:ascii="Garamond" w:hAnsi="Garamond" w:cs="Arial"/>
                <w:b/>
              </w:rPr>
              <w:t xml:space="preserve">la conformità alla Direttiva Europea 93/42/CEE e s.m.i.. per tutti i dispositivi medici offerti per il lotto n.: ……  e fornisce, per gli stessi, mediante la compilazione della sottostante tabella le seguenti </w:t>
            </w:r>
            <w:smartTag w:uri="urn:schemas-microsoft-com:office:smarttags" w:element="PersonName">
              <w:r w:rsidRPr="0009650E">
                <w:rPr>
                  <w:rFonts w:ascii="Garamond" w:hAnsi="Garamond" w:cs="Arial"/>
                  <w:b/>
                </w:rPr>
                <w:t>info</w:t>
              </w:r>
            </w:smartTag>
            <w:r w:rsidRPr="0009650E">
              <w:rPr>
                <w:rFonts w:ascii="Garamond" w:hAnsi="Garamond" w:cs="Arial"/>
                <w:b/>
              </w:rPr>
              <w:t>rmazioni:</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la denominazione del Fabbricante;</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il codice catalogo;</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la descrizione commerciale</w:t>
            </w:r>
          </w:p>
          <w:p w:rsidR="00B52095" w:rsidRPr="0009650E" w:rsidRDefault="00B52095" w:rsidP="00B52095">
            <w:pPr>
              <w:widowControl w:val="0"/>
              <w:adjustRightInd w:val="0"/>
              <w:jc w:val="both"/>
              <w:textAlignment w:val="baseline"/>
              <w:rPr>
                <w:rFonts w:ascii="Garamond" w:hAnsi="Garamond" w:cs="Arial"/>
              </w:rPr>
            </w:pPr>
            <w:r w:rsidRPr="0009650E">
              <w:rPr>
                <w:rFonts w:ascii="Garamond" w:hAnsi="Garamond" w:cs="Arial"/>
              </w:rPr>
              <w:t xml:space="preserve">e, </w:t>
            </w:r>
            <w:r w:rsidRPr="0009650E">
              <w:rPr>
                <w:rFonts w:ascii="Garamond" w:hAnsi="Garamond" w:cs="Arial"/>
                <w:u w:val="single"/>
              </w:rPr>
              <w:t>ove disponibili</w:t>
            </w:r>
            <w:r w:rsidRPr="0009650E">
              <w:rPr>
                <w:rFonts w:ascii="Garamond" w:hAnsi="Garamond" w:cs="Arial"/>
              </w:rPr>
              <w:t>:</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il numero progressivo attribuito dal sistema di registrazione della Banca Dati / Repertorio dei Dispositivi Medici (BD/RDM)</w:t>
            </w:r>
            <w:r w:rsidRPr="0009650E">
              <w:rPr>
                <w:rStyle w:val="Rimandonotaapidipagina"/>
                <w:rFonts w:ascii="Garamond" w:hAnsi="Garamond"/>
              </w:rPr>
              <w:footnoteReference w:id="1"/>
            </w:r>
            <w:r w:rsidRPr="0009650E">
              <w:rPr>
                <w:rFonts w:ascii="Garamond" w:hAnsi="Garamond" w:cs="Arial"/>
              </w:rPr>
              <w:t>;</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 xml:space="preserve">l’adempimento di comunicazione  ai sensi dell’art. 13 </w:t>
            </w:r>
            <w:r w:rsidRPr="0009650E">
              <w:rPr>
                <w:rFonts w:ascii="Garamond" w:hAnsi="Garamond"/>
              </w:rPr>
              <w:t xml:space="preserve"> </w:t>
            </w:r>
            <w:r w:rsidRPr="0009650E">
              <w:rPr>
                <w:rFonts w:ascii="Garamond" w:hAnsi="Garamond" w:cs="Arial"/>
              </w:rPr>
              <w:t>del D. Lg</w:t>
            </w:r>
            <w:r>
              <w:rPr>
                <w:rFonts w:ascii="Garamond" w:hAnsi="Garamond" w:cs="Arial"/>
              </w:rPr>
              <w:t>s. 46/97, di seguito “notifica”</w:t>
            </w:r>
            <w:r w:rsidRPr="0009650E">
              <w:rPr>
                <w:rFonts w:ascii="Garamond" w:hAnsi="Garamond" w:cs="Arial"/>
              </w:rPr>
              <w:t xml:space="preserve"> (sì</w:t>
            </w:r>
            <w:r>
              <w:rPr>
                <w:rFonts w:ascii="Garamond" w:hAnsi="Garamond" w:cs="Arial"/>
              </w:rPr>
              <w:t>/</w:t>
            </w:r>
            <w:r w:rsidRPr="0009650E">
              <w:rPr>
                <w:rFonts w:ascii="Garamond" w:hAnsi="Garamond" w:cs="Arial"/>
              </w:rPr>
              <w:t>no)</w:t>
            </w:r>
            <w:r>
              <w:rPr>
                <w:rFonts w:ascii="Garamond" w:hAnsi="Garamond" w:cs="Arial"/>
              </w:rPr>
              <w:t>;</w:t>
            </w:r>
            <w:r w:rsidRPr="0009650E">
              <w:rPr>
                <w:rFonts w:ascii="Garamond" w:hAnsi="Garamond" w:cs="Arial"/>
              </w:rPr>
              <w:t xml:space="preserve"> </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la data di immissione in commercio;</w:t>
            </w:r>
          </w:p>
          <w:p w:rsidR="00B52095" w:rsidRPr="0009650E" w:rsidRDefault="00B52095" w:rsidP="00B52095">
            <w:pPr>
              <w:widowControl w:val="0"/>
              <w:numPr>
                <w:ilvl w:val="0"/>
                <w:numId w:val="49"/>
              </w:numPr>
              <w:tabs>
                <w:tab w:val="clear" w:pos="2160"/>
              </w:tabs>
              <w:adjustRightInd w:val="0"/>
              <w:ind w:left="180" w:hanging="180"/>
              <w:jc w:val="both"/>
              <w:textAlignment w:val="baseline"/>
              <w:rPr>
                <w:rFonts w:ascii="Garamond" w:hAnsi="Garamond" w:cs="Arial"/>
              </w:rPr>
            </w:pPr>
            <w:r w:rsidRPr="0009650E">
              <w:rPr>
                <w:rFonts w:ascii="Garamond" w:hAnsi="Garamond" w:cs="Arial"/>
              </w:rPr>
              <w:t>il codice della Classificazione Nazionale dei Dispositivi Medici</w:t>
            </w:r>
            <w:r>
              <w:rPr>
                <w:rFonts w:ascii="Garamond" w:hAnsi="Garamond" w:cs="Arial"/>
              </w:rPr>
              <w:t xml:space="preserve"> (CND).</w:t>
            </w: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Fabbricante</w:t>
            </w:r>
          </w:p>
          <w:p w:rsidR="00B52095" w:rsidRPr="0009650E" w:rsidRDefault="00B52095" w:rsidP="00B52095">
            <w:pPr>
              <w:jc w:val="center"/>
              <w:rPr>
                <w:rFonts w:ascii="Garamond" w:hAnsi="Garamond"/>
                <w:b/>
                <w:sz w:val="16"/>
                <w:szCs w:val="16"/>
              </w:rPr>
            </w:pPr>
          </w:p>
        </w:tc>
        <w:tc>
          <w:tcPr>
            <w:tcW w:w="1430"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Codice catalogo</w:t>
            </w:r>
          </w:p>
        </w:tc>
        <w:tc>
          <w:tcPr>
            <w:tcW w:w="3827"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Descrizione commerciale</w:t>
            </w:r>
          </w:p>
        </w:tc>
        <w:tc>
          <w:tcPr>
            <w:tcW w:w="1560" w:type="dxa"/>
            <w:shd w:val="clear" w:color="auto" w:fill="DDD9C3"/>
          </w:tcPr>
          <w:p w:rsidR="00B52095" w:rsidRDefault="00B52095" w:rsidP="00B52095">
            <w:pPr>
              <w:jc w:val="center"/>
              <w:rPr>
                <w:rFonts w:ascii="Garamond" w:hAnsi="Garamond"/>
                <w:b/>
                <w:sz w:val="16"/>
                <w:szCs w:val="16"/>
              </w:rPr>
            </w:pPr>
            <w:r>
              <w:rPr>
                <w:rFonts w:ascii="Garamond" w:hAnsi="Garamond"/>
                <w:b/>
                <w:sz w:val="16"/>
                <w:szCs w:val="16"/>
              </w:rPr>
              <w:t xml:space="preserve">Numero progressivo </w:t>
            </w:r>
            <w:r w:rsidRPr="0009650E">
              <w:rPr>
                <w:rFonts w:ascii="Garamond" w:hAnsi="Garamond"/>
                <w:b/>
                <w:sz w:val="16"/>
                <w:szCs w:val="16"/>
              </w:rPr>
              <w:t>di iscrizione</w:t>
            </w:r>
            <w:r>
              <w:rPr>
                <w:rFonts w:ascii="Garamond" w:hAnsi="Garamond"/>
                <w:b/>
                <w:sz w:val="16"/>
                <w:szCs w:val="16"/>
              </w:rPr>
              <w:t xml:space="preserve"> in BD/RDM </w:t>
            </w:r>
          </w:p>
          <w:p w:rsidR="00B52095" w:rsidRPr="0009650E" w:rsidRDefault="00B52095" w:rsidP="00B52095">
            <w:pPr>
              <w:jc w:val="center"/>
              <w:rPr>
                <w:rFonts w:ascii="Garamond" w:hAnsi="Garamond"/>
                <w:b/>
                <w:sz w:val="16"/>
                <w:szCs w:val="16"/>
              </w:rPr>
            </w:pPr>
            <w:r>
              <w:rPr>
                <w:rFonts w:ascii="Garamond" w:hAnsi="Garamond"/>
                <w:b/>
                <w:sz w:val="16"/>
                <w:szCs w:val="16"/>
              </w:rPr>
              <w:t>d</w:t>
            </w:r>
            <w:r w:rsidRPr="0009650E">
              <w:rPr>
                <w:rFonts w:ascii="Garamond" w:hAnsi="Garamond"/>
                <w:b/>
                <w:sz w:val="16"/>
                <w:szCs w:val="16"/>
              </w:rPr>
              <w:t>el Ministero della Salute</w:t>
            </w:r>
          </w:p>
        </w:tc>
        <w:tc>
          <w:tcPr>
            <w:tcW w:w="1559" w:type="dxa"/>
            <w:shd w:val="clear" w:color="auto" w:fill="DDD9C3"/>
          </w:tcPr>
          <w:p w:rsidR="00B52095" w:rsidRDefault="00B52095" w:rsidP="00B52095">
            <w:pPr>
              <w:jc w:val="center"/>
              <w:rPr>
                <w:rFonts w:ascii="Garamond" w:hAnsi="Garamond"/>
                <w:b/>
                <w:sz w:val="16"/>
                <w:szCs w:val="16"/>
              </w:rPr>
            </w:pPr>
            <w:r w:rsidRPr="0009650E">
              <w:rPr>
                <w:rFonts w:ascii="Garamond" w:hAnsi="Garamond"/>
                <w:b/>
                <w:sz w:val="16"/>
                <w:szCs w:val="16"/>
              </w:rPr>
              <w:t>Data</w:t>
            </w:r>
          </w:p>
          <w:p w:rsidR="00B52095" w:rsidRPr="0009650E" w:rsidRDefault="00B52095" w:rsidP="00B52095">
            <w:pPr>
              <w:jc w:val="center"/>
              <w:rPr>
                <w:rFonts w:ascii="Garamond" w:hAnsi="Garamond"/>
                <w:b/>
                <w:sz w:val="16"/>
                <w:szCs w:val="16"/>
              </w:rPr>
            </w:pPr>
            <w:r w:rsidRPr="0009650E">
              <w:rPr>
                <w:rFonts w:ascii="Garamond" w:hAnsi="Garamond"/>
                <w:b/>
                <w:sz w:val="16"/>
                <w:szCs w:val="16"/>
              </w:rPr>
              <w:t>di immissione</w:t>
            </w:r>
          </w:p>
          <w:p w:rsidR="00B52095" w:rsidRPr="0009650E" w:rsidRDefault="00B52095" w:rsidP="00B52095">
            <w:pPr>
              <w:jc w:val="center"/>
              <w:rPr>
                <w:rFonts w:ascii="Garamond" w:hAnsi="Garamond"/>
                <w:b/>
                <w:sz w:val="16"/>
                <w:szCs w:val="16"/>
              </w:rPr>
            </w:pPr>
            <w:r w:rsidRPr="0009650E">
              <w:rPr>
                <w:rFonts w:ascii="Garamond" w:hAnsi="Garamond"/>
                <w:b/>
                <w:sz w:val="16"/>
                <w:szCs w:val="16"/>
              </w:rPr>
              <w:t>in commercio</w:t>
            </w:r>
          </w:p>
        </w:tc>
        <w:tc>
          <w:tcPr>
            <w:tcW w:w="1559" w:type="dxa"/>
            <w:shd w:val="clear" w:color="auto" w:fill="DDD9C3"/>
          </w:tcPr>
          <w:p w:rsidR="00B52095" w:rsidRPr="0009650E" w:rsidRDefault="00B52095" w:rsidP="00B52095">
            <w:pPr>
              <w:jc w:val="center"/>
              <w:rPr>
                <w:rFonts w:ascii="Garamond" w:hAnsi="Garamond" w:cs="Arial"/>
                <w:b/>
                <w:sz w:val="16"/>
                <w:szCs w:val="16"/>
              </w:rPr>
            </w:pPr>
            <w:r w:rsidRPr="0009650E">
              <w:rPr>
                <w:rFonts w:ascii="Garamond" w:hAnsi="Garamond"/>
                <w:b/>
                <w:sz w:val="16"/>
                <w:szCs w:val="16"/>
              </w:rPr>
              <w:t xml:space="preserve">Adempimento </w:t>
            </w:r>
            <w:r w:rsidRPr="0009650E">
              <w:rPr>
                <w:rFonts w:ascii="Garamond" w:hAnsi="Garamond"/>
                <w:b/>
                <w:sz w:val="16"/>
                <w:szCs w:val="16"/>
              </w:rPr>
              <w:br/>
              <w:t xml:space="preserve">di notifica </w:t>
            </w:r>
            <w:r w:rsidRPr="0009650E">
              <w:rPr>
                <w:rFonts w:ascii="Garamond" w:hAnsi="Garamond" w:cs="Arial"/>
                <w:b/>
                <w:sz w:val="16"/>
                <w:szCs w:val="16"/>
              </w:rPr>
              <w:t>ai sensi</w:t>
            </w:r>
          </w:p>
          <w:p w:rsidR="00B52095" w:rsidRPr="0009650E" w:rsidRDefault="00B52095" w:rsidP="00B52095">
            <w:pPr>
              <w:jc w:val="center"/>
              <w:rPr>
                <w:rFonts w:ascii="Garamond" w:hAnsi="Garamond"/>
                <w:b/>
                <w:sz w:val="16"/>
                <w:szCs w:val="16"/>
              </w:rPr>
            </w:pPr>
            <w:r w:rsidRPr="0009650E">
              <w:rPr>
                <w:rFonts w:ascii="Garamond" w:hAnsi="Garamond" w:cs="Arial"/>
                <w:b/>
                <w:sz w:val="16"/>
                <w:szCs w:val="16"/>
              </w:rPr>
              <w:t xml:space="preserve">dell’art. 13 </w:t>
            </w:r>
            <w:r w:rsidRPr="0009650E">
              <w:rPr>
                <w:rFonts w:ascii="Garamond" w:hAnsi="Garamond"/>
                <w:b/>
                <w:sz w:val="16"/>
                <w:szCs w:val="16"/>
              </w:rPr>
              <w:t xml:space="preserve"> </w:t>
            </w:r>
            <w:r w:rsidRPr="0009650E">
              <w:rPr>
                <w:rFonts w:ascii="Garamond" w:hAnsi="Garamond"/>
                <w:b/>
                <w:sz w:val="16"/>
                <w:szCs w:val="16"/>
              </w:rPr>
              <w:br/>
            </w:r>
            <w:r w:rsidRPr="0009650E">
              <w:rPr>
                <w:rFonts w:ascii="Garamond" w:hAnsi="Garamond" w:cs="Arial"/>
                <w:b/>
                <w:sz w:val="16"/>
                <w:szCs w:val="16"/>
              </w:rPr>
              <w:t>del D.Lgs. 46/97</w:t>
            </w:r>
          </w:p>
          <w:p w:rsidR="00B52095" w:rsidRPr="0009650E" w:rsidRDefault="00B52095" w:rsidP="00B52095">
            <w:pPr>
              <w:jc w:val="center"/>
              <w:rPr>
                <w:rFonts w:ascii="Garamond" w:hAnsi="Garamond"/>
                <w:b/>
                <w:sz w:val="16"/>
                <w:szCs w:val="16"/>
              </w:rPr>
            </w:pPr>
            <w:r w:rsidRPr="0009650E">
              <w:rPr>
                <w:rFonts w:ascii="Garamond" w:hAnsi="Garamond"/>
                <w:b/>
                <w:sz w:val="16"/>
                <w:szCs w:val="16"/>
              </w:rPr>
              <w:t>(Si / No)</w:t>
            </w:r>
          </w:p>
        </w:tc>
        <w:tc>
          <w:tcPr>
            <w:tcW w:w="1418" w:type="dxa"/>
            <w:gridSpan w:val="2"/>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Codice CND</w:t>
            </w: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Obbligatorio</w:t>
            </w:r>
          </w:p>
        </w:tc>
        <w:tc>
          <w:tcPr>
            <w:tcW w:w="1430"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Obbligatorio</w:t>
            </w:r>
          </w:p>
        </w:tc>
        <w:tc>
          <w:tcPr>
            <w:tcW w:w="3827"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Obbligatorio</w:t>
            </w:r>
          </w:p>
        </w:tc>
        <w:tc>
          <w:tcPr>
            <w:tcW w:w="1560"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Se disponibile</w:t>
            </w:r>
          </w:p>
        </w:tc>
        <w:tc>
          <w:tcPr>
            <w:tcW w:w="1559"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Se disponibile</w:t>
            </w:r>
          </w:p>
        </w:tc>
        <w:tc>
          <w:tcPr>
            <w:tcW w:w="1559" w:type="dxa"/>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Se disponibile</w:t>
            </w:r>
          </w:p>
        </w:tc>
        <w:tc>
          <w:tcPr>
            <w:tcW w:w="1418" w:type="dxa"/>
            <w:gridSpan w:val="2"/>
            <w:shd w:val="clear" w:color="auto" w:fill="DDD9C3"/>
          </w:tcPr>
          <w:p w:rsidR="00B52095" w:rsidRPr="0009650E" w:rsidRDefault="00B52095" w:rsidP="00B52095">
            <w:pPr>
              <w:jc w:val="center"/>
              <w:rPr>
                <w:rFonts w:ascii="Garamond" w:hAnsi="Garamond"/>
                <w:b/>
                <w:sz w:val="16"/>
                <w:szCs w:val="16"/>
              </w:rPr>
            </w:pPr>
            <w:r w:rsidRPr="0009650E">
              <w:rPr>
                <w:rFonts w:ascii="Garamond" w:hAnsi="Garamond"/>
                <w:b/>
                <w:sz w:val="16"/>
                <w:szCs w:val="16"/>
              </w:rPr>
              <w:t>Se disponibile</w:t>
            </w: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09650E" w:rsidTr="00B52095">
        <w:tblPrEx>
          <w:tblCellMar>
            <w:left w:w="108" w:type="dxa"/>
            <w:right w:w="108" w:type="dxa"/>
          </w:tblCellMar>
          <w:tblLook w:val="04A0" w:firstRow="1" w:lastRow="0" w:firstColumn="1" w:lastColumn="0" w:noHBand="0" w:noVBand="1"/>
        </w:tblPrEx>
        <w:tc>
          <w:tcPr>
            <w:tcW w:w="2256" w:type="dxa"/>
            <w:gridSpan w:val="3"/>
          </w:tcPr>
          <w:p w:rsidR="00B52095" w:rsidRPr="0009650E" w:rsidRDefault="00B52095" w:rsidP="00B52095">
            <w:pPr>
              <w:rPr>
                <w:rFonts w:ascii="Garamond" w:hAnsi="Garamond"/>
                <w:sz w:val="16"/>
                <w:szCs w:val="16"/>
              </w:rPr>
            </w:pPr>
          </w:p>
        </w:tc>
        <w:tc>
          <w:tcPr>
            <w:tcW w:w="1430" w:type="dxa"/>
          </w:tcPr>
          <w:p w:rsidR="00B52095" w:rsidRPr="0009650E" w:rsidRDefault="00B52095" w:rsidP="00B52095">
            <w:pPr>
              <w:rPr>
                <w:rFonts w:ascii="Garamond" w:hAnsi="Garamond"/>
                <w:sz w:val="16"/>
                <w:szCs w:val="16"/>
              </w:rPr>
            </w:pPr>
          </w:p>
        </w:tc>
        <w:tc>
          <w:tcPr>
            <w:tcW w:w="3827" w:type="dxa"/>
          </w:tcPr>
          <w:p w:rsidR="00B52095" w:rsidRPr="0009650E" w:rsidRDefault="00B52095" w:rsidP="00B52095">
            <w:pPr>
              <w:rPr>
                <w:rFonts w:ascii="Garamond" w:hAnsi="Garamond"/>
                <w:sz w:val="16"/>
                <w:szCs w:val="16"/>
              </w:rPr>
            </w:pPr>
          </w:p>
        </w:tc>
        <w:tc>
          <w:tcPr>
            <w:tcW w:w="1560"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559" w:type="dxa"/>
          </w:tcPr>
          <w:p w:rsidR="00B52095" w:rsidRPr="0009650E" w:rsidRDefault="00B52095" w:rsidP="00B52095">
            <w:pPr>
              <w:rPr>
                <w:rFonts w:ascii="Garamond" w:hAnsi="Garamond"/>
                <w:sz w:val="16"/>
                <w:szCs w:val="16"/>
              </w:rPr>
            </w:pPr>
          </w:p>
        </w:tc>
        <w:tc>
          <w:tcPr>
            <w:tcW w:w="1418" w:type="dxa"/>
            <w:gridSpan w:val="2"/>
          </w:tcPr>
          <w:p w:rsidR="00B52095" w:rsidRPr="0009650E" w:rsidRDefault="00B52095" w:rsidP="00B52095">
            <w:pPr>
              <w:rPr>
                <w:rFonts w:ascii="Garamond" w:hAnsi="Garamond"/>
                <w:sz w:val="16"/>
                <w:szCs w:val="16"/>
              </w:rPr>
            </w:pPr>
          </w:p>
        </w:tc>
      </w:tr>
      <w:tr w:rsidR="00B52095" w:rsidRPr="001B7501" w:rsidTr="00B52095">
        <w:trPr>
          <w:gridBefore w:val="1"/>
          <w:gridAfter w:val="1"/>
          <w:wBefore w:w="72" w:type="dxa"/>
          <w:wAfter w:w="1276" w:type="dxa"/>
          <w:trHeight w:val="397"/>
        </w:trPr>
        <w:tc>
          <w:tcPr>
            <w:tcW w:w="12261" w:type="dxa"/>
            <w:gridSpan w:val="8"/>
            <w:tcBorders>
              <w:left w:val="nil"/>
              <w:bottom w:val="nil"/>
              <w:right w:val="nil"/>
            </w:tcBorders>
            <w:shd w:val="clear" w:color="auto" w:fill="auto"/>
            <w:vAlign w:val="center"/>
          </w:tcPr>
          <w:p w:rsidR="00B52095" w:rsidRDefault="00B52095" w:rsidP="00B52095">
            <w:pPr>
              <w:spacing w:line="240" w:lineRule="atLeast"/>
              <w:rPr>
                <w:rFonts w:ascii="Garamond" w:hAnsi="Garamond"/>
              </w:rPr>
            </w:pPr>
          </w:p>
          <w:p w:rsidR="00B52095" w:rsidRPr="001B7501" w:rsidRDefault="00B52095" w:rsidP="00B52095">
            <w:pPr>
              <w:spacing w:line="240" w:lineRule="atLeast"/>
              <w:rPr>
                <w:rFonts w:ascii="Garamond" w:hAnsi="Garamond" w:cs="Arial"/>
                <w:b/>
                <w:sz w:val="22"/>
                <w:szCs w:val="22"/>
              </w:rPr>
            </w:pPr>
            <w:r w:rsidRPr="001B7501">
              <w:rPr>
                <w:rFonts w:ascii="Garamond" w:hAnsi="Garamond"/>
              </w:rPr>
              <w:t>( Timbro e firma del legale rappresentante della ditta)</w:t>
            </w:r>
          </w:p>
        </w:tc>
      </w:tr>
    </w:tbl>
    <w:p w:rsidR="00B52095" w:rsidRDefault="00B52095" w:rsidP="00B52095">
      <w:pPr>
        <w:rPr>
          <w:rFonts w:ascii="Garamond" w:hAnsi="Garamond"/>
        </w:rPr>
        <w:sectPr w:rsidR="00B52095" w:rsidSect="00B52095">
          <w:pgSz w:w="16838" w:h="11906" w:orient="landscape"/>
          <w:pgMar w:top="1134" w:right="1418" w:bottom="1469" w:left="1134" w:header="709" w:footer="709" w:gutter="0"/>
          <w:cols w:space="708"/>
          <w:docGrid w:linePitch="360"/>
        </w:sectPr>
      </w:pPr>
    </w:p>
    <w:p w:rsidR="00B52095" w:rsidRDefault="00B52095" w:rsidP="00B52095">
      <w:pPr>
        <w:rPr>
          <w:rFonts w:ascii="Garamond" w:hAnsi="Garamond"/>
        </w:rPr>
      </w:pPr>
    </w:p>
    <w:tbl>
      <w:tblPr>
        <w:tblW w:w="10416" w:type="dxa"/>
        <w:tblInd w:w="-214" w:type="dxa"/>
        <w:tblCellMar>
          <w:left w:w="70" w:type="dxa"/>
          <w:right w:w="70" w:type="dxa"/>
        </w:tblCellMar>
        <w:tblLook w:val="0000" w:firstRow="0" w:lastRow="0" w:firstColumn="0" w:lastColumn="0" w:noHBand="0" w:noVBand="0"/>
      </w:tblPr>
      <w:tblGrid>
        <w:gridCol w:w="10416"/>
      </w:tblGrid>
      <w:tr w:rsidR="00B52095" w:rsidRPr="001B7501" w:rsidTr="00B52095">
        <w:tc>
          <w:tcPr>
            <w:tcW w:w="10416" w:type="dxa"/>
          </w:tcPr>
          <w:p w:rsidR="00B52095" w:rsidRPr="00C60AB3" w:rsidRDefault="00B52095" w:rsidP="00B52095">
            <w:pPr>
              <w:pStyle w:val="Titolo1"/>
              <w:spacing w:before="0" w:after="0"/>
              <w:ind w:left="482" w:hanging="482"/>
              <w:jc w:val="center"/>
              <w:rPr>
                <w:rFonts w:ascii="Garamond" w:hAnsi="Garamond"/>
                <w:sz w:val="20"/>
                <w:szCs w:val="20"/>
              </w:rPr>
            </w:pPr>
            <w:r w:rsidRPr="00C60AB3">
              <w:rPr>
                <w:rFonts w:ascii="Garamond" w:hAnsi="Garamond"/>
                <w:sz w:val="20"/>
                <w:szCs w:val="20"/>
              </w:rPr>
              <w:t>ALLEGATO 3</w:t>
            </w:r>
          </w:p>
          <w:p w:rsidR="00B52095" w:rsidRPr="00C60AB3" w:rsidRDefault="00B52095" w:rsidP="00B52095">
            <w:pPr>
              <w:pStyle w:val="Titolo1"/>
              <w:spacing w:before="0" w:after="0"/>
              <w:ind w:left="482" w:hanging="482"/>
              <w:jc w:val="center"/>
              <w:rPr>
                <w:rFonts w:ascii="Garamond" w:hAnsi="Garamond"/>
                <w:sz w:val="20"/>
                <w:szCs w:val="20"/>
              </w:rPr>
            </w:pPr>
            <w:r>
              <w:rPr>
                <w:rFonts w:ascii="Garamond" w:hAnsi="Garamond"/>
                <w:sz w:val="20"/>
                <w:szCs w:val="20"/>
              </w:rPr>
              <w:t>SERVIZIO DI ASSISTENZA TECNICA DI TIPO</w:t>
            </w:r>
            <w:r w:rsidRPr="00C60AB3">
              <w:rPr>
                <w:rFonts w:ascii="Garamond" w:hAnsi="Garamond"/>
                <w:sz w:val="20"/>
                <w:szCs w:val="20"/>
              </w:rPr>
              <w:t xml:space="preserve"> </w:t>
            </w:r>
            <w:r>
              <w:rPr>
                <w:rFonts w:ascii="Garamond" w:hAnsi="Garamond"/>
                <w:sz w:val="20"/>
                <w:szCs w:val="20"/>
              </w:rPr>
              <w:t>“</w:t>
            </w:r>
            <w:r w:rsidRPr="00C60AB3">
              <w:rPr>
                <w:rFonts w:ascii="Garamond" w:hAnsi="Garamond"/>
                <w:sz w:val="20"/>
                <w:szCs w:val="20"/>
              </w:rPr>
              <w:t>FULL RISK</w:t>
            </w:r>
            <w:r>
              <w:rPr>
                <w:rFonts w:ascii="Garamond" w:hAnsi="Garamond"/>
                <w:sz w:val="20"/>
                <w:szCs w:val="20"/>
              </w:rPr>
              <w:t>”</w:t>
            </w:r>
            <w:r w:rsidRPr="00C60AB3">
              <w:rPr>
                <w:rFonts w:ascii="Garamond" w:hAnsi="Garamond"/>
                <w:sz w:val="20"/>
                <w:szCs w:val="20"/>
              </w:rPr>
              <w:t xml:space="preserve"> </w:t>
            </w:r>
          </w:p>
          <w:p w:rsidR="00B52095" w:rsidRPr="007F4C91" w:rsidRDefault="00B52095" w:rsidP="00B52095">
            <w:pPr>
              <w:pStyle w:val="Text1"/>
              <w:spacing w:after="0" w:line="240" w:lineRule="auto"/>
              <w:jc w:val="center"/>
              <w:rPr>
                <w:rFonts w:ascii="Garamond" w:hAnsi="Garamond" w:cs="Arial"/>
                <w:b/>
                <w:bCs/>
                <w:smallCaps/>
                <w:sz w:val="20"/>
                <w:szCs w:val="20"/>
              </w:rPr>
            </w:pPr>
            <w:r w:rsidRPr="00C60AB3">
              <w:rPr>
                <w:rFonts w:ascii="Garamond" w:hAnsi="Garamond" w:cs="Arial"/>
                <w:b/>
                <w:bCs/>
                <w:smallCaps/>
                <w:sz w:val="20"/>
                <w:szCs w:val="20"/>
              </w:rPr>
              <w:t>(periodo di</w:t>
            </w:r>
            <w:r>
              <w:rPr>
                <w:rFonts w:ascii="Garamond" w:hAnsi="Garamond" w:cs="Arial"/>
                <w:b/>
                <w:bCs/>
                <w:smallCaps/>
                <w:sz w:val="20"/>
                <w:szCs w:val="20"/>
              </w:rPr>
              <w:t xml:space="preserve"> durata contrattuale</w:t>
            </w:r>
            <w:r w:rsidRPr="00C60AB3">
              <w:rPr>
                <w:rFonts w:ascii="Garamond" w:hAnsi="Garamond" w:cs="Arial"/>
                <w:b/>
                <w:bCs/>
                <w:smallCaps/>
                <w:sz w:val="20"/>
                <w:szCs w:val="20"/>
              </w:rPr>
              <w:t>)</w:t>
            </w:r>
          </w:p>
        </w:tc>
      </w:tr>
    </w:tbl>
    <w:p w:rsidR="00B52095" w:rsidRPr="007F4C91" w:rsidRDefault="00B52095" w:rsidP="00B52095">
      <w:pPr>
        <w:spacing w:line="60" w:lineRule="atLeast"/>
        <w:rPr>
          <w:rFonts w:ascii="Garamond" w:hAnsi="Garamond"/>
          <w:sz w:val="8"/>
          <w:szCs w:val="8"/>
        </w:rPr>
      </w:pPr>
    </w:p>
    <w:tbl>
      <w:tblPr>
        <w:tblW w:w="10349" w:type="dxa"/>
        <w:tblInd w:w="-214" w:type="dxa"/>
        <w:tblLayout w:type="fixed"/>
        <w:tblCellMar>
          <w:left w:w="70" w:type="dxa"/>
          <w:right w:w="70" w:type="dxa"/>
        </w:tblCellMar>
        <w:tblLook w:val="04A0" w:firstRow="1" w:lastRow="0" w:firstColumn="1" w:lastColumn="0" w:noHBand="0" w:noVBand="1"/>
      </w:tblPr>
      <w:tblGrid>
        <w:gridCol w:w="4395"/>
        <w:gridCol w:w="5954"/>
      </w:tblGrid>
      <w:tr w:rsidR="00B52095" w:rsidRPr="00812FBD" w:rsidTr="00B52095">
        <w:trPr>
          <w:trHeight w:val="1017"/>
        </w:trPr>
        <w:tc>
          <w:tcPr>
            <w:tcW w:w="4395" w:type="dxa"/>
            <w:tcBorders>
              <w:top w:val="single" w:sz="8" w:space="0" w:color="auto"/>
              <w:left w:val="single" w:sz="8" w:space="0" w:color="auto"/>
              <w:bottom w:val="single" w:sz="8" w:space="0" w:color="auto"/>
              <w:right w:val="single" w:sz="8" w:space="0" w:color="auto"/>
            </w:tcBorders>
            <w:shd w:val="clear" w:color="000000" w:fill="C0C0C0"/>
          </w:tcPr>
          <w:p w:rsidR="00B52095" w:rsidRPr="00812FBD" w:rsidRDefault="00B52095" w:rsidP="00B52095">
            <w:pPr>
              <w:jc w:val="center"/>
              <w:rPr>
                <w:rFonts w:ascii="Calibri" w:hAnsi="Calibri" w:cs="Calibri"/>
                <w:b/>
                <w:bCs/>
              </w:rPr>
            </w:pPr>
            <w:r w:rsidRPr="00812FBD">
              <w:rPr>
                <w:rFonts w:ascii="Calibri" w:hAnsi="Calibri" w:cs="Calibri"/>
                <w:b/>
                <w:bCs/>
              </w:rPr>
              <w:t>SERVIZIO</w:t>
            </w:r>
          </w:p>
        </w:tc>
        <w:tc>
          <w:tcPr>
            <w:tcW w:w="5954" w:type="dxa"/>
            <w:tcBorders>
              <w:top w:val="single" w:sz="8" w:space="0" w:color="auto"/>
              <w:left w:val="nil"/>
              <w:bottom w:val="single" w:sz="8" w:space="0" w:color="auto"/>
              <w:right w:val="single" w:sz="8" w:space="0" w:color="auto"/>
            </w:tcBorders>
            <w:shd w:val="clear" w:color="000000" w:fill="C0C0C0"/>
          </w:tcPr>
          <w:p w:rsidR="00B52095" w:rsidRDefault="00B52095" w:rsidP="00B52095">
            <w:pPr>
              <w:jc w:val="center"/>
              <w:rPr>
                <w:rFonts w:ascii="Calibri" w:hAnsi="Calibri" w:cs="Calibri"/>
                <w:b/>
                <w:bCs/>
              </w:rPr>
            </w:pPr>
            <w:r>
              <w:rPr>
                <w:rFonts w:ascii="Calibri" w:hAnsi="Calibri" w:cs="Calibri"/>
                <w:b/>
                <w:bCs/>
              </w:rPr>
              <w:t>CONDIZIONI</w:t>
            </w:r>
            <w:r w:rsidRPr="00812FBD">
              <w:rPr>
                <w:rFonts w:ascii="Calibri" w:hAnsi="Calibri" w:cs="Calibri"/>
                <w:b/>
                <w:bCs/>
              </w:rPr>
              <w:t xml:space="preserve"> OFFERT</w:t>
            </w:r>
            <w:r>
              <w:rPr>
                <w:rFonts w:ascii="Calibri" w:hAnsi="Calibri" w:cs="Calibri"/>
                <w:b/>
                <w:bCs/>
              </w:rPr>
              <w:t>E</w:t>
            </w:r>
          </w:p>
          <w:p w:rsidR="00B52095" w:rsidRPr="00812FBD" w:rsidRDefault="00B52095" w:rsidP="000A0FA7">
            <w:pPr>
              <w:jc w:val="center"/>
              <w:rPr>
                <w:rFonts w:ascii="Calibri" w:hAnsi="Calibri" w:cs="Calibri"/>
                <w:b/>
                <w:bCs/>
              </w:rPr>
            </w:pPr>
            <w:r w:rsidRPr="00770732">
              <w:rPr>
                <w:rFonts w:ascii="Calibri" w:hAnsi="Calibri" w:cs="Arial"/>
                <w:b/>
                <w:bCs/>
                <w:color w:val="FF0000"/>
              </w:rPr>
              <w:t>(a cura del concorrente)</w:t>
            </w:r>
            <w:r w:rsidRPr="00812FBD">
              <w:rPr>
                <w:rFonts w:ascii="Calibri" w:hAnsi="Calibri" w:cs="Calibri"/>
                <w:b/>
                <w:bCs/>
              </w:rPr>
              <w:br/>
              <w:t xml:space="preserve">(indicare le condizioni migliorative offerte rispetto a quelle minime obbligatorie previste </w:t>
            </w:r>
            <w:r w:rsidR="000A0FA7">
              <w:rPr>
                <w:rFonts w:ascii="Calibri" w:hAnsi="Calibri" w:cs="Calibri"/>
                <w:b/>
                <w:bCs/>
              </w:rPr>
              <w:t>nel Capitolato Speciale -</w:t>
            </w:r>
            <w:r w:rsidRPr="00812FBD">
              <w:rPr>
                <w:rFonts w:ascii="Calibri" w:hAnsi="Calibri" w:cs="Calibri"/>
                <w:b/>
                <w:bCs/>
              </w:rPr>
              <w:br/>
              <w:t>specificare le modalità di esecuzione del servizio richiesto)</w:t>
            </w:r>
          </w:p>
        </w:tc>
      </w:tr>
      <w:tr w:rsidR="00B52095" w:rsidRPr="009F6DEB" w:rsidTr="00B52095">
        <w:trPr>
          <w:trHeight w:val="630"/>
        </w:trPr>
        <w:tc>
          <w:tcPr>
            <w:tcW w:w="4395" w:type="dxa"/>
            <w:tcBorders>
              <w:top w:val="nil"/>
              <w:left w:val="single" w:sz="8" w:space="0" w:color="auto"/>
              <w:bottom w:val="nil"/>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 </w:t>
            </w:r>
            <w:r w:rsidRPr="009F6DEB">
              <w:rPr>
                <w:rFonts w:ascii="Calibri" w:hAnsi="Calibri" w:cs="Calibri"/>
                <w:u w:val="single"/>
              </w:rPr>
              <w:t>DITTA PER IL F.V.G.  ALLA QUALE IL FORNITORE AFFIDA L’ASSISTENZA TECNICA</w:t>
            </w:r>
          </w:p>
        </w:tc>
        <w:tc>
          <w:tcPr>
            <w:tcW w:w="5954" w:type="dxa"/>
            <w:tcBorders>
              <w:top w:val="nil"/>
              <w:left w:val="nil"/>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Ragione Sociale …………………………………Città………………………………(prov.)…….</w:t>
            </w:r>
          </w:p>
        </w:tc>
      </w:tr>
      <w:tr w:rsidR="00B52095" w:rsidRPr="009F6DEB" w:rsidTr="00B52095">
        <w:trPr>
          <w:trHeight w:val="315"/>
        </w:trPr>
        <w:tc>
          <w:tcPr>
            <w:tcW w:w="4395" w:type="dxa"/>
            <w:tcBorders>
              <w:top w:val="nil"/>
              <w:left w:val="single" w:sz="8" w:space="0" w:color="auto"/>
              <w:bottom w:val="nil"/>
              <w:right w:val="single" w:sz="8" w:space="0" w:color="auto"/>
            </w:tcBorders>
            <w:shd w:val="clear" w:color="000000" w:fill="FFFF99"/>
          </w:tcPr>
          <w:p w:rsidR="00B52095" w:rsidRPr="009F6DEB" w:rsidRDefault="00B52095" w:rsidP="00B52095">
            <w:pPr>
              <w:jc w:val="center"/>
              <w:rPr>
                <w:rFonts w:ascii="Calibri" w:hAnsi="Calibri" w:cs="Calibri"/>
                <w:b/>
                <w:bCs/>
              </w:rPr>
            </w:pPr>
            <w:r w:rsidRPr="009F6DEB">
              <w:rPr>
                <w:rFonts w:ascii="Calibri" w:hAnsi="Calibri" w:cs="Calibri"/>
                <w:b/>
                <w:bCs/>
              </w:rPr>
              <w:t> </w:t>
            </w:r>
          </w:p>
        </w:tc>
        <w:tc>
          <w:tcPr>
            <w:tcW w:w="5954" w:type="dxa"/>
            <w:tcBorders>
              <w:top w:val="nil"/>
              <w:left w:val="nil"/>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CAP………..INDIRIZZO………………………………………………………………</w:t>
            </w:r>
          </w:p>
        </w:tc>
      </w:tr>
      <w:tr w:rsidR="00B52095" w:rsidRPr="009F6DEB" w:rsidTr="00B52095">
        <w:trPr>
          <w:trHeight w:val="630"/>
        </w:trPr>
        <w:tc>
          <w:tcPr>
            <w:tcW w:w="4395" w:type="dxa"/>
            <w:tcBorders>
              <w:top w:val="nil"/>
              <w:left w:val="single" w:sz="8" w:space="0" w:color="auto"/>
              <w:bottom w:val="nil"/>
              <w:right w:val="single" w:sz="8" w:space="0" w:color="auto"/>
            </w:tcBorders>
            <w:shd w:val="clear" w:color="000000" w:fill="FFFF99"/>
          </w:tcPr>
          <w:p w:rsidR="00B52095" w:rsidRPr="009F6DEB" w:rsidRDefault="00B52095" w:rsidP="00B52095">
            <w:pPr>
              <w:jc w:val="center"/>
              <w:rPr>
                <w:rFonts w:ascii="Calibri" w:hAnsi="Calibri" w:cs="Calibri"/>
                <w:b/>
                <w:bCs/>
              </w:rPr>
            </w:pPr>
            <w:r w:rsidRPr="009F6DEB">
              <w:rPr>
                <w:rFonts w:ascii="Calibri" w:hAnsi="Calibri" w:cs="Calibri"/>
                <w:b/>
                <w:bCs/>
              </w:rPr>
              <w:t> </w:t>
            </w:r>
          </w:p>
        </w:tc>
        <w:tc>
          <w:tcPr>
            <w:tcW w:w="5954" w:type="dxa"/>
            <w:tcBorders>
              <w:top w:val="nil"/>
              <w:left w:val="nil"/>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Tel. ……………………………… Fax…………………………………………. E-mail…………………………….</w:t>
            </w:r>
          </w:p>
        </w:tc>
      </w:tr>
      <w:tr w:rsidR="00B52095" w:rsidRPr="009F6DEB" w:rsidTr="00B52095">
        <w:trPr>
          <w:trHeight w:val="519"/>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jc w:val="center"/>
              <w:rPr>
                <w:rFonts w:ascii="Calibri" w:hAnsi="Calibri" w:cs="Calibri"/>
                <w:b/>
                <w:bCs/>
              </w:rPr>
            </w:pPr>
            <w:r w:rsidRPr="009F6DEB">
              <w:rPr>
                <w:rFonts w:ascii="Calibri" w:hAnsi="Calibri" w:cs="Calibri"/>
                <w:b/>
                <w:bCs/>
              </w:rPr>
              <w:t> </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 xml:space="preserve">CERTIFICAZIONE (ISO……)…………… </w:t>
            </w:r>
            <w:r w:rsidRPr="009F6DEB">
              <w:rPr>
                <w:rFonts w:ascii="Calibri" w:hAnsi="Calibri" w:cs="Calibri"/>
              </w:rPr>
              <w:br/>
              <w:t>opera in ESCLUSIVA (si,no)……………………….</w:t>
            </w:r>
          </w:p>
        </w:tc>
      </w:tr>
      <w:tr w:rsidR="00B52095" w:rsidRPr="009F6DEB" w:rsidTr="00B52095">
        <w:trPr>
          <w:trHeight w:val="549"/>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Manutenzione preventiva : </w:t>
            </w:r>
          </w:p>
        </w:tc>
        <w:tc>
          <w:tcPr>
            <w:tcW w:w="5954" w:type="dxa"/>
            <w:tcBorders>
              <w:top w:val="nil"/>
              <w:left w:val="nil"/>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Effettuata (sì/no): ……….</w:t>
            </w:r>
            <w:r w:rsidRPr="009F6DEB">
              <w:rPr>
                <w:rFonts w:ascii="Calibri" w:hAnsi="Calibri" w:cs="Calibri"/>
              </w:rPr>
              <w:br/>
              <w:t xml:space="preserve">Indicare il n. di visite annue previste: ………    </w:t>
            </w:r>
          </w:p>
        </w:tc>
      </w:tr>
      <w:tr w:rsidR="00B52095" w:rsidRPr="009F6DEB" w:rsidTr="00B52095">
        <w:trPr>
          <w:trHeight w:val="1388"/>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manutenzione correttiva </w:t>
            </w:r>
          </w:p>
        </w:tc>
        <w:tc>
          <w:tcPr>
            <w:tcW w:w="5954" w:type="dxa"/>
            <w:tcBorders>
              <w:top w:val="single" w:sz="8" w:space="0" w:color="auto"/>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Effettuata (sì/no): ……….</w:t>
            </w:r>
            <w:r w:rsidRPr="009F6DEB">
              <w:rPr>
                <w:rFonts w:ascii="Calibri" w:hAnsi="Calibri" w:cs="Calibri"/>
              </w:rPr>
              <w:br/>
              <w:t xml:space="preserve">N. illimitato di interventi nel </w:t>
            </w:r>
            <w:r>
              <w:rPr>
                <w:rFonts w:ascii="Calibri" w:hAnsi="Calibri" w:cs="Calibri"/>
              </w:rPr>
              <w:t>periodo contrattuale</w:t>
            </w:r>
            <w:r w:rsidRPr="00083EFD">
              <w:rPr>
                <w:rFonts w:ascii="Calibri" w:hAnsi="Calibri" w:cs="Calibri"/>
              </w:rPr>
              <w:t>:</w:t>
            </w:r>
            <w:r>
              <w:rPr>
                <w:rFonts w:ascii="Calibri" w:hAnsi="Calibri" w:cs="Calibri"/>
              </w:rPr>
              <w:t xml:space="preserve"> </w:t>
            </w:r>
            <w:r w:rsidRPr="00960EBA">
              <w:rPr>
                <w:rFonts w:ascii="Calibri" w:hAnsi="Calibri" w:cs="Calibri"/>
                <w:b/>
                <w:u w:val="single"/>
              </w:rPr>
              <w:t>OBBLIGATORIO</w:t>
            </w:r>
            <w:r w:rsidRPr="00083EFD">
              <w:rPr>
                <w:rFonts w:ascii="Calibri" w:hAnsi="Calibri" w:cs="Calibri"/>
              </w:rPr>
              <w:t>!</w:t>
            </w:r>
            <w:r w:rsidRPr="009F6DEB">
              <w:rPr>
                <w:rFonts w:ascii="Calibri" w:hAnsi="Calibri" w:cs="Calibri"/>
              </w:rPr>
              <w:br/>
              <w:t>orario disponibilità lun.- ven. : ………………..</w:t>
            </w:r>
            <w:r w:rsidRPr="009F6DEB">
              <w:rPr>
                <w:rFonts w:ascii="Calibri" w:hAnsi="Calibri" w:cs="Calibri"/>
              </w:rPr>
              <w:br/>
              <w:t>orario disponibilità sabato : ………………..</w:t>
            </w:r>
            <w:r w:rsidRPr="009F6DEB">
              <w:rPr>
                <w:rFonts w:ascii="Calibri" w:hAnsi="Calibri" w:cs="Calibri"/>
              </w:rPr>
              <w:br/>
              <w:t>orario disponibilità dom. e festivi : ………………..</w:t>
            </w:r>
          </w:p>
        </w:tc>
      </w:tr>
      <w:tr w:rsidR="00B52095" w:rsidRPr="009F6DEB" w:rsidTr="00B52095">
        <w:trPr>
          <w:trHeight w:val="264"/>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Upgrade software</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 xml:space="preserve">Upgrade software compreso nel contratto (si,no) ……………     </w:t>
            </w:r>
          </w:p>
        </w:tc>
      </w:tr>
      <w:tr w:rsidR="00B52095" w:rsidRPr="009F6DEB" w:rsidTr="00B52095">
        <w:trPr>
          <w:trHeight w:val="538"/>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Supporto telefonico al personale incaricato dalle Aziende del S.S.R. della manutenzione di </w:t>
            </w:r>
            <w:r>
              <w:rPr>
                <w:rFonts w:ascii="Calibri" w:hAnsi="Calibri" w:cs="Calibri"/>
              </w:rPr>
              <w:t xml:space="preserve">1° </w:t>
            </w:r>
            <w:r w:rsidRPr="009F6DEB">
              <w:rPr>
                <w:rFonts w:ascii="Calibri" w:hAnsi="Calibri" w:cs="Calibri"/>
              </w:rPr>
              <w:t>livello</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Disponibile (sì/no): …………...</w:t>
            </w:r>
            <w:r w:rsidRPr="009F6DEB">
              <w:rPr>
                <w:rFonts w:ascii="Calibri" w:hAnsi="Calibri" w:cs="Calibri"/>
              </w:rPr>
              <w:br/>
              <w:t>Giornate e fascia oraria: ………………</w:t>
            </w:r>
          </w:p>
        </w:tc>
      </w:tr>
      <w:tr w:rsidR="00B52095" w:rsidRPr="009F6DEB" w:rsidTr="00B52095">
        <w:trPr>
          <w:trHeight w:val="1127"/>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Modalità di intervento</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lang w:val="en-US"/>
              </w:rPr>
              <w:t xml:space="preserve">On site: offerta (s/n) …….. </w:t>
            </w:r>
            <w:r w:rsidRPr="009F6DEB">
              <w:rPr>
                <w:rFonts w:ascii="Calibri" w:hAnsi="Calibri" w:cs="Calibri"/>
                <w:lang w:val="en-US"/>
              </w:rPr>
              <w:br/>
            </w:r>
            <w:r w:rsidRPr="009F6DEB">
              <w:rPr>
                <w:rFonts w:ascii="Calibri" w:hAnsi="Calibri" w:cs="Calibri"/>
              </w:rPr>
              <w:t>Spedizione app. c/o sede ditta manutentrice</w:t>
            </w:r>
            <w:r w:rsidRPr="009F6DEB">
              <w:rPr>
                <w:rFonts w:ascii="Calibri" w:hAnsi="Calibri" w:cs="Calibri"/>
              </w:rPr>
              <w:br/>
              <w:t xml:space="preserve">- con permuta: offerta (s/n) …….. </w:t>
            </w:r>
            <w:r w:rsidRPr="009F6DEB">
              <w:rPr>
                <w:rFonts w:ascii="Calibri" w:hAnsi="Calibri" w:cs="Calibri"/>
              </w:rPr>
              <w:br/>
              <w:t xml:space="preserve">- senza permuta: offerta (s/n) …….. </w:t>
            </w:r>
          </w:p>
        </w:tc>
      </w:tr>
      <w:tr w:rsidR="00B52095" w:rsidRPr="009F6DEB" w:rsidTr="00B52095">
        <w:trPr>
          <w:trHeight w:val="548"/>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Verifiche di sicurezza elettrica (norme CEI)</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Effettuate (sì/no) …..  secondo le segg. norme di riferim. ……………………………………………………………………………………</w:t>
            </w:r>
          </w:p>
        </w:tc>
      </w:tr>
      <w:tr w:rsidR="00B52095" w:rsidRPr="009F6DEB" w:rsidTr="00B52095">
        <w:trPr>
          <w:trHeight w:val="542"/>
        </w:trPr>
        <w:tc>
          <w:tcPr>
            <w:tcW w:w="4395" w:type="dxa"/>
            <w:tcBorders>
              <w:top w:val="nil"/>
              <w:left w:val="single" w:sz="8" w:space="0" w:color="auto"/>
              <w:bottom w:val="nil"/>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Controlli di qualità / funzionalità </w:t>
            </w:r>
          </w:p>
        </w:tc>
        <w:tc>
          <w:tcPr>
            <w:tcW w:w="5954" w:type="dxa"/>
            <w:tcBorders>
              <w:top w:val="nil"/>
              <w:left w:val="nil"/>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Effettuati (sì/no) …..  secondo le segg. norme di riferim. ……………………………………………………………………………………</w:t>
            </w:r>
          </w:p>
        </w:tc>
      </w:tr>
      <w:tr w:rsidR="00B52095" w:rsidRPr="009F6DEB" w:rsidTr="00B52095">
        <w:trPr>
          <w:trHeight w:val="408"/>
        </w:trPr>
        <w:tc>
          <w:tcPr>
            <w:tcW w:w="4395" w:type="dxa"/>
            <w:tcBorders>
              <w:top w:val="single" w:sz="8" w:space="0" w:color="auto"/>
              <w:left w:val="single" w:sz="8" w:space="0" w:color="auto"/>
              <w:bottom w:val="nil"/>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Fornitura parti di ricambio e consumabili </w:t>
            </w:r>
          </w:p>
        </w:tc>
        <w:tc>
          <w:tcPr>
            <w:tcW w:w="5954" w:type="dxa"/>
            <w:tcBorders>
              <w:top w:val="single" w:sz="8" w:space="0" w:color="auto"/>
              <w:left w:val="nil"/>
              <w:bottom w:val="nil"/>
              <w:right w:val="single" w:sz="8" w:space="0" w:color="auto"/>
            </w:tcBorders>
            <w:shd w:val="clear" w:color="auto" w:fill="auto"/>
          </w:tcPr>
          <w:p w:rsidR="00B52095" w:rsidRPr="009F6DEB" w:rsidRDefault="00B52095" w:rsidP="00B52095">
            <w:pPr>
              <w:rPr>
                <w:rFonts w:ascii="Calibri" w:hAnsi="Calibri" w:cs="Calibri"/>
              </w:rPr>
            </w:pPr>
            <w:r>
              <w:rPr>
                <w:rFonts w:ascii="Calibri" w:hAnsi="Calibri" w:cs="Calibri"/>
              </w:rPr>
              <w:t>P</w:t>
            </w:r>
            <w:r w:rsidRPr="009F6DEB">
              <w:rPr>
                <w:rFonts w:ascii="Calibri" w:hAnsi="Calibri" w:cs="Calibri"/>
              </w:rPr>
              <w:t>arti d</w:t>
            </w:r>
            <w:r>
              <w:rPr>
                <w:rFonts w:ascii="Calibri" w:hAnsi="Calibri" w:cs="Calibri"/>
              </w:rPr>
              <w:t>i ricambio comprese (sì/no/tutte</w:t>
            </w:r>
            <w:r w:rsidRPr="009F6DEB">
              <w:rPr>
                <w:rFonts w:ascii="Calibri" w:hAnsi="Calibri" w:cs="Calibri"/>
              </w:rPr>
              <w:t>) ………</w:t>
            </w:r>
            <w:r>
              <w:rPr>
                <w:rFonts w:ascii="Calibri" w:hAnsi="Calibri" w:cs="Calibri"/>
                <w:b/>
                <w:u w:val="single"/>
              </w:rPr>
              <w:t xml:space="preserve"> SI </w:t>
            </w:r>
            <w:r w:rsidRPr="009F6DEB">
              <w:rPr>
                <w:rFonts w:ascii="Calibri" w:hAnsi="Calibri" w:cs="Calibri"/>
              </w:rPr>
              <w:t>…………...</w:t>
            </w:r>
          </w:p>
        </w:tc>
      </w:tr>
      <w:tr w:rsidR="00B52095" w:rsidRPr="009F6DEB" w:rsidTr="00B52095">
        <w:trPr>
          <w:trHeight w:val="1061"/>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 xml:space="preserve">(Elencare separatamente i materiali </w:t>
            </w:r>
            <w:r>
              <w:rPr>
                <w:rFonts w:ascii="Calibri" w:hAnsi="Calibri" w:cs="Calibri"/>
              </w:rPr>
              <w:t xml:space="preserve">EVENTUALMENTE </w:t>
            </w:r>
            <w:r w:rsidRPr="009F6DEB">
              <w:rPr>
                <w:rFonts w:ascii="Calibri" w:hAnsi="Calibri" w:cs="Calibri"/>
              </w:rPr>
              <w:t>non compresi in contratto, indicando il relativo codice</w:t>
            </w:r>
            <w:r>
              <w:rPr>
                <w:rFonts w:ascii="Calibri" w:hAnsi="Calibri" w:cs="Calibri"/>
              </w:rPr>
              <w:t xml:space="preserve"> e la motivazione</w:t>
            </w:r>
            <w:r w:rsidRPr="009F6DEB">
              <w:rPr>
                <w:rFonts w:ascii="Calibri" w:hAnsi="Calibri" w:cs="Calibri"/>
              </w:rPr>
              <w:t>)</w:t>
            </w:r>
            <w:r w:rsidRPr="009F6DEB">
              <w:rPr>
                <w:rFonts w:ascii="Calibri" w:hAnsi="Calibri" w:cs="Calibri"/>
              </w:rPr>
              <w:br/>
              <w:t>…………………………………………………………</w:t>
            </w:r>
            <w:r w:rsidRPr="009F6DEB">
              <w:rPr>
                <w:rFonts w:ascii="Calibri" w:hAnsi="Calibri" w:cs="Calibri"/>
              </w:rPr>
              <w:br/>
              <w:t>………………………………………………………….</w:t>
            </w:r>
          </w:p>
        </w:tc>
      </w:tr>
      <w:tr w:rsidR="00B52095" w:rsidRPr="009F6DEB" w:rsidTr="00B52095">
        <w:trPr>
          <w:trHeight w:val="315"/>
        </w:trPr>
        <w:tc>
          <w:tcPr>
            <w:tcW w:w="4395" w:type="dxa"/>
            <w:tcBorders>
              <w:top w:val="single" w:sz="4" w:space="0" w:color="auto"/>
              <w:left w:val="single" w:sz="8" w:space="0" w:color="auto"/>
              <w:bottom w:val="single" w:sz="4"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Livelli di servizio</w:t>
            </w:r>
          </w:p>
        </w:tc>
        <w:tc>
          <w:tcPr>
            <w:tcW w:w="5954" w:type="dxa"/>
            <w:tcBorders>
              <w:top w:val="nil"/>
              <w:left w:val="nil"/>
              <w:bottom w:val="single" w:sz="4"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 </w:t>
            </w:r>
          </w:p>
        </w:tc>
      </w:tr>
      <w:tr w:rsidR="00B52095" w:rsidRPr="009F6DEB" w:rsidTr="00B52095">
        <w:trPr>
          <w:trHeight w:val="713"/>
        </w:trPr>
        <w:tc>
          <w:tcPr>
            <w:tcW w:w="4395" w:type="dxa"/>
            <w:tcBorders>
              <w:top w:val="nil"/>
              <w:left w:val="single" w:sz="8" w:space="0" w:color="auto"/>
              <w:bottom w:val="single" w:sz="4"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Tempi di intervento manutenzione correttiva</w:t>
            </w:r>
          </w:p>
        </w:tc>
        <w:tc>
          <w:tcPr>
            <w:tcW w:w="5954" w:type="dxa"/>
            <w:tcBorders>
              <w:top w:val="nil"/>
              <w:left w:val="nil"/>
              <w:bottom w:val="single" w:sz="4"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Tempo max di intervento dalla chiamata garantito:</w:t>
            </w:r>
            <w:r w:rsidRPr="009F6DEB">
              <w:rPr>
                <w:rFonts w:ascii="Calibri" w:hAnsi="Calibri" w:cs="Calibri"/>
              </w:rPr>
              <w:br/>
              <w:t>………………………</w:t>
            </w:r>
            <w:r>
              <w:rPr>
                <w:rFonts w:ascii="Calibri" w:hAnsi="Calibri" w:cs="Calibri"/>
              </w:rPr>
              <w:t xml:space="preserve"> </w:t>
            </w:r>
            <w:r w:rsidRPr="009F6DEB">
              <w:rPr>
                <w:rFonts w:ascii="Calibri" w:hAnsi="Calibri" w:cs="Calibri"/>
              </w:rPr>
              <w:t>(ore lavorative)</w:t>
            </w:r>
          </w:p>
        </w:tc>
      </w:tr>
      <w:tr w:rsidR="00B52095" w:rsidRPr="009F6DEB" w:rsidTr="00B52095">
        <w:trPr>
          <w:trHeight w:val="992"/>
        </w:trPr>
        <w:tc>
          <w:tcPr>
            <w:tcW w:w="4395" w:type="dxa"/>
            <w:tcBorders>
              <w:top w:val="nil"/>
              <w:left w:val="single" w:sz="8" w:space="0" w:color="auto"/>
              <w:bottom w:val="single" w:sz="4"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 xml:space="preserve">Tempo massimo di risoluzione del guasto e temporanea sostituzione degli apparecchi mobili per fermo macchina </w:t>
            </w:r>
          </w:p>
        </w:tc>
        <w:tc>
          <w:tcPr>
            <w:tcW w:w="5954" w:type="dxa"/>
            <w:tcBorders>
              <w:top w:val="nil"/>
              <w:left w:val="nil"/>
              <w:bottom w:val="single" w:sz="4"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Tempo max dalla chiamata garantito per la risoluzione del guasto  o per l'apparecchiatura in tempor</w:t>
            </w:r>
            <w:r>
              <w:rPr>
                <w:rFonts w:ascii="Calibri" w:hAnsi="Calibri" w:cs="Calibri"/>
              </w:rPr>
              <w:t>anea sostituzione (apparecchiatur</w:t>
            </w:r>
            <w:r w:rsidRPr="009F6DEB">
              <w:rPr>
                <w:rFonts w:ascii="Calibri" w:hAnsi="Calibri" w:cs="Calibri"/>
              </w:rPr>
              <w:t>e mobili)</w:t>
            </w:r>
            <w:r w:rsidRPr="009F6DEB">
              <w:rPr>
                <w:rFonts w:ascii="Calibri" w:hAnsi="Calibri" w:cs="Calibri"/>
              </w:rPr>
              <w:br/>
              <w:t xml:space="preserve">……………… </w:t>
            </w:r>
            <w:r>
              <w:rPr>
                <w:rFonts w:ascii="Calibri" w:hAnsi="Calibri" w:cs="Calibri"/>
              </w:rPr>
              <w:t xml:space="preserve"> </w:t>
            </w:r>
            <w:r w:rsidRPr="009F6DEB">
              <w:rPr>
                <w:rFonts w:ascii="Calibri" w:hAnsi="Calibri" w:cs="Calibri"/>
              </w:rPr>
              <w:t>(ore lavorative)</w:t>
            </w:r>
          </w:p>
        </w:tc>
      </w:tr>
      <w:tr w:rsidR="00B52095" w:rsidRPr="009F6DEB" w:rsidTr="00B52095">
        <w:trPr>
          <w:trHeight w:val="1275"/>
        </w:trPr>
        <w:tc>
          <w:tcPr>
            <w:tcW w:w="4395" w:type="dxa"/>
            <w:tcBorders>
              <w:top w:val="nil"/>
              <w:left w:val="single" w:sz="8" w:space="0" w:color="auto"/>
              <w:bottom w:val="single" w:sz="4"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lastRenderedPageBreak/>
              <w:t>Tempo massimo annuo di fermo macchina  (man. correttiva e preventiva)</w:t>
            </w:r>
          </w:p>
        </w:tc>
        <w:tc>
          <w:tcPr>
            <w:tcW w:w="5954" w:type="dxa"/>
            <w:tcBorders>
              <w:top w:val="nil"/>
              <w:left w:val="nil"/>
              <w:bottom w:val="single" w:sz="4" w:space="0" w:color="auto"/>
              <w:right w:val="single" w:sz="8" w:space="0" w:color="auto"/>
            </w:tcBorders>
            <w:shd w:val="clear" w:color="auto" w:fill="auto"/>
          </w:tcPr>
          <w:p w:rsidR="00B52095" w:rsidRPr="009F6DEB" w:rsidRDefault="00B52095" w:rsidP="00B52095">
            <w:pPr>
              <w:ind w:right="214"/>
              <w:rPr>
                <w:rFonts w:ascii="Calibri" w:hAnsi="Calibri" w:cs="Calibri"/>
              </w:rPr>
            </w:pPr>
            <w:r w:rsidRPr="009F6DEB">
              <w:rPr>
                <w:rFonts w:ascii="Calibri" w:hAnsi="Calibri" w:cs="Calibri"/>
              </w:rPr>
              <w:t>Tempo totale di fermo macchina massimo previsto in un anno (ore lavorativ</w:t>
            </w:r>
            <w:r>
              <w:rPr>
                <w:rFonts w:ascii="Calibri" w:hAnsi="Calibri" w:cs="Calibri"/>
              </w:rPr>
              <w:t>e</w:t>
            </w:r>
            <w:r w:rsidRPr="009F6DEB">
              <w:rPr>
                <w:rFonts w:ascii="Calibri" w:hAnsi="Calibri" w:cs="Calibri"/>
              </w:rPr>
              <w:t xml:space="preserve"> dell'apparecchiatura): …………….</w:t>
            </w:r>
            <w:r w:rsidRPr="009F6DEB">
              <w:rPr>
                <w:rFonts w:ascii="Calibri" w:hAnsi="Calibri" w:cs="Calibri"/>
              </w:rPr>
              <w:br/>
              <w:t>Tempo totale di fermo macchina massimo previsto in un anno (ore lavorativ</w:t>
            </w:r>
            <w:r>
              <w:rPr>
                <w:rFonts w:ascii="Calibri" w:hAnsi="Calibri" w:cs="Calibri"/>
              </w:rPr>
              <w:t xml:space="preserve">e </w:t>
            </w:r>
            <w:r w:rsidRPr="009F6DEB">
              <w:rPr>
                <w:rFonts w:ascii="Calibri" w:hAnsi="Calibri" w:cs="Calibri"/>
              </w:rPr>
              <w:t>dell'apparecchiatura) per la sola manutenzione preventiva: …………….</w:t>
            </w:r>
          </w:p>
        </w:tc>
      </w:tr>
      <w:tr w:rsidR="00B52095" w:rsidRPr="009F6DEB" w:rsidTr="00B52095">
        <w:trPr>
          <w:trHeight w:val="982"/>
        </w:trPr>
        <w:tc>
          <w:tcPr>
            <w:tcW w:w="4395" w:type="dxa"/>
            <w:tcBorders>
              <w:top w:val="nil"/>
              <w:left w:val="single" w:sz="8" w:space="0" w:color="auto"/>
              <w:bottom w:val="single" w:sz="4" w:space="0" w:color="auto"/>
              <w:right w:val="single" w:sz="8" w:space="0" w:color="auto"/>
            </w:tcBorders>
            <w:shd w:val="clear" w:color="000000" w:fill="FFFF99"/>
          </w:tcPr>
          <w:p w:rsidR="00B52095" w:rsidRPr="00017894" w:rsidRDefault="00B52095" w:rsidP="00B52095">
            <w:pPr>
              <w:rPr>
                <w:rFonts w:ascii="Calibri" w:hAnsi="Calibri" w:cs="Calibri"/>
                <w:highlight w:val="magenta"/>
              </w:rPr>
            </w:pPr>
            <w:r w:rsidRPr="00960EBA">
              <w:rPr>
                <w:rFonts w:ascii="Calibri" w:hAnsi="Calibri" w:cs="Calibri"/>
              </w:rPr>
              <w:t xml:space="preserve">Spese di spedizione </w:t>
            </w:r>
            <w:r w:rsidRPr="00960EBA">
              <w:rPr>
                <w:rFonts w:ascii="Calibri" w:hAnsi="Calibri" w:cs="Calibri"/>
              </w:rPr>
              <w:br/>
              <w:t>(nel caso l'intervento manutentivo implichi la spedizione dell'apparecchiatura o della parte guasta)</w:t>
            </w:r>
          </w:p>
        </w:tc>
        <w:tc>
          <w:tcPr>
            <w:tcW w:w="5954" w:type="dxa"/>
            <w:tcBorders>
              <w:top w:val="nil"/>
              <w:left w:val="nil"/>
              <w:bottom w:val="single" w:sz="4" w:space="0" w:color="auto"/>
              <w:right w:val="single" w:sz="8" w:space="0" w:color="auto"/>
            </w:tcBorders>
            <w:shd w:val="clear" w:color="auto" w:fill="auto"/>
          </w:tcPr>
          <w:p w:rsidR="00B52095" w:rsidRPr="00017894" w:rsidRDefault="00B52095" w:rsidP="00B52095">
            <w:pPr>
              <w:rPr>
                <w:rFonts w:ascii="Calibri" w:hAnsi="Calibri" w:cs="Calibri"/>
                <w:highlight w:val="magenta"/>
              </w:rPr>
            </w:pPr>
            <w:r w:rsidRPr="00960EBA">
              <w:rPr>
                <w:rFonts w:ascii="Calibri" w:hAnsi="Calibri" w:cs="Calibri"/>
              </w:rPr>
              <w:t>A carico dell’appaltatore: confermare (si,no) ……</w:t>
            </w:r>
            <w:r>
              <w:rPr>
                <w:rFonts w:ascii="Calibri" w:hAnsi="Calibri" w:cs="Calibri"/>
              </w:rPr>
              <w:t xml:space="preserve"> </w:t>
            </w:r>
            <w:r w:rsidRPr="00960EBA">
              <w:rPr>
                <w:rFonts w:ascii="Calibri" w:hAnsi="Calibri" w:cs="Calibri"/>
                <w:b/>
                <w:u w:val="single"/>
              </w:rPr>
              <w:t>SI</w:t>
            </w:r>
            <w:r>
              <w:rPr>
                <w:rFonts w:ascii="Calibri" w:hAnsi="Calibri" w:cs="Calibri"/>
                <w:b/>
              </w:rPr>
              <w:t xml:space="preserve"> </w:t>
            </w:r>
            <w:r w:rsidRPr="00960EBA">
              <w:rPr>
                <w:rFonts w:ascii="Calibri" w:hAnsi="Calibri" w:cs="Calibri"/>
              </w:rPr>
              <w:t>………</w:t>
            </w:r>
            <w:r w:rsidRPr="00960EBA">
              <w:rPr>
                <w:rFonts w:ascii="Cambria" w:hAnsi="Cambria" w:cs="Calibri"/>
                <w:strike/>
                <w:color w:val="0000FF"/>
              </w:rPr>
              <w:t xml:space="preserve">     </w:t>
            </w:r>
          </w:p>
        </w:tc>
      </w:tr>
      <w:tr w:rsidR="00B52095" w:rsidRPr="009F6DEB" w:rsidTr="00B52095">
        <w:trPr>
          <w:trHeight w:val="645"/>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Altro</w:t>
            </w:r>
          </w:p>
        </w:tc>
        <w:tc>
          <w:tcPr>
            <w:tcW w:w="5954" w:type="dxa"/>
            <w:tcBorders>
              <w:top w:val="single" w:sz="8" w:space="0" w:color="auto"/>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w:t>
            </w:r>
          </w:p>
        </w:tc>
      </w:tr>
      <w:tr w:rsidR="00B52095" w:rsidRPr="009F6DEB" w:rsidTr="00B52095">
        <w:trPr>
          <w:trHeight w:val="314"/>
        </w:trPr>
        <w:tc>
          <w:tcPr>
            <w:tcW w:w="4395" w:type="dxa"/>
            <w:tcBorders>
              <w:top w:val="nil"/>
              <w:left w:val="single" w:sz="8" w:space="0" w:color="auto"/>
              <w:bottom w:val="single" w:sz="8" w:space="0" w:color="auto"/>
              <w:right w:val="single" w:sz="8" w:space="0" w:color="auto"/>
            </w:tcBorders>
            <w:shd w:val="clear" w:color="000000" w:fill="FFFF99"/>
          </w:tcPr>
          <w:p w:rsidR="00B52095" w:rsidRPr="009F6DEB" w:rsidRDefault="00B52095" w:rsidP="00B52095">
            <w:pPr>
              <w:rPr>
                <w:rFonts w:ascii="Calibri" w:hAnsi="Calibri" w:cs="Calibri"/>
              </w:rPr>
            </w:pPr>
            <w:r w:rsidRPr="009F6DEB">
              <w:rPr>
                <w:rFonts w:ascii="Calibri" w:hAnsi="Calibri" w:cs="Calibri"/>
              </w:rPr>
              <w:t>………………………………………………………………………………</w:t>
            </w:r>
          </w:p>
        </w:tc>
        <w:tc>
          <w:tcPr>
            <w:tcW w:w="5954" w:type="dxa"/>
            <w:tcBorders>
              <w:top w:val="nil"/>
              <w:left w:val="nil"/>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w:t>
            </w:r>
          </w:p>
        </w:tc>
      </w:tr>
      <w:tr w:rsidR="00B52095" w:rsidRPr="009F6DEB" w:rsidTr="00B52095">
        <w:trPr>
          <w:trHeight w:val="630"/>
        </w:trPr>
        <w:tc>
          <w:tcPr>
            <w:tcW w:w="4395"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p>
        </w:tc>
        <w:tc>
          <w:tcPr>
            <w:tcW w:w="5954" w:type="dxa"/>
            <w:tcBorders>
              <w:top w:val="nil"/>
              <w:left w:val="nil"/>
              <w:bottom w:val="nil"/>
              <w:right w:val="nil"/>
            </w:tcBorders>
            <w:shd w:val="clear" w:color="auto" w:fill="auto"/>
          </w:tcPr>
          <w:p w:rsidR="00B52095" w:rsidRPr="009F6DEB" w:rsidRDefault="00B52095" w:rsidP="00B52095">
            <w:pPr>
              <w:rPr>
                <w:rFonts w:ascii="Calibri" w:hAnsi="Calibri" w:cs="Calibri"/>
              </w:rPr>
            </w:pPr>
          </w:p>
        </w:tc>
      </w:tr>
      <w:tr w:rsidR="00B52095" w:rsidRPr="009F6DEB" w:rsidTr="00B52095">
        <w:trPr>
          <w:trHeight w:val="330"/>
        </w:trPr>
        <w:tc>
          <w:tcPr>
            <w:tcW w:w="4395"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p>
        </w:tc>
        <w:tc>
          <w:tcPr>
            <w:tcW w:w="5954"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p>
        </w:tc>
      </w:tr>
      <w:tr w:rsidR="00B52095" w:rsidRPr="009F6DEB" w:rsidTr="00B52095">
        <w:trPr>
          <w:trHeight w:val="315"/>
        </w:trPr>
        <w:tc>
          <w:tcPr>
            <w:tcW w:w="4395" w:type="dxa"/>
            <w:tcBorders>
              <w:top w:val="single" w:sz="8" w:space="0" w:color="auto"/>
              <w:left w:val="single" w:sz="8" w:space="0" w:color="auto"/>
              <w:bottom w:val="nil"/>
              <w:right w:val="single" w:sz="8" w:space="0" w:color="auto"/>
            </w:tcBorders>
            <w:shd w:val="clear" w:color="auto" w:fill="auto"/>
          </w:tcPr>
          <w:p w:rsidR="00B52095" w:rsidRPr="009F6DEB" w:rsidRDefault="00B52095" w:rsidP="00B52095">
            <w:pPr>
              <w:rPr>
                <w:rFonts w:ascii="Calibri" w:hAnsi="Calibri" w:cs="Calibri"/>
                <w:b/>
                <w:bCs/>
              </w:rPr>
            </w:pPr>
            <w:r w:rsidRPr="009F6DEB">
              <w:rPr>
                <w:rFonts w:ascii="Calibri" w:hAnsi="Calibri" w:cs="Calibri"/>
                <w:b/>
                <w:bCs/>
              </w:rPr>
              <w:t>La ditta fornitrice:</w:t>
            </w:r>
          </w:p>
        </w:tc>
        <w:tc>
          <w:tcPr>
            <w:tcW w:w="5954" w:type="dxa"/>
            <w:tcBorders>
              <w:top w:val="nil"/>
              <w:left w:val="nil"/>
              <w:bottom w:val="nil"/>
              <w:right w:val="nil"/>
            </w:tcBorders>
            <w:shd w:val="clear" w:color="auto" w:fill="auto"/>
            <w:noWrap/>
            <w:vAlign w:val="bottom"/>
          </w:tcPr>
          <w:p w:rsidR="00B52095" w:rsidRPr="009F6DEB" w:rsidRDefault="00B52095" w:rsidP="00B52095">
            <w:pPr>
              <w:jc w:val="center"/>
              <w:rPr>
                <w:rFonts w:ascii="Arial" w:hAnsi="Arial" w:cs="Arial"/>
                <w:b/>
                <w:bCs/>
              </w:rPr>
            </w:pPr>
            <w:r w:rsidRPr="009F6DEB">
              <w:rPr>
                <w:rFonts w:ascii="Arial" w:hAnsi="Arial" w:cs="Arial"/>
                <w:b/>
                <w:bCs/>
              </w:rPr>
              <w:t>Timbro e firma del legale rappresentante</w:t>
            </w:r>
          </w:p>
        </w:tc>
      </w:tr>
      <w:tr w:rsidR="00B52095" w:rsidRPr="009F6DEB" w:rsidTr="00B52095">
        <w:trPr>
          <w:trHeight w:val="630"/>
        </w:trPr>
        <w:tc>
          <w:tcPr>
            <w:tcW w:w="4395" w:type="dxa"/>
            <w:tcBorders>
              <w:top w:val="nil"/>
              <w:left w:val="single" w:sz="8" w:space="0" w:color="auto"/>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 xml:space="preserve">Ragione Sociale …………………………………………………………….  </w:t>
            </w:r>
          </w:p>
        </w:tc>
        <w:tc>
          <w:tcPr>
            <w:tcW w:w="5954"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p>
        </w:tc>
      </w:tr>
      <w:tr w:rsidR="00B52095" w:rsidRPr="009F6DEB" w:rsidTr="00B52095">
        <w:trPr>
          <w:trHeight w:val="315"/>
        </w:trPr>
        <w:tc>
          <w:tcPr>
            <w:tcW w:w="4395" w:type="dxa"/>
            <w:tcBorders>
              <w:top w:val="nil"/>
              <w:left w:val="single" w:sz="8" w:space="0" w:color="auto"/>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Città……………………………………..(Provincia)………</w:t>
            </w:r>
          </w:p>
        </w:tc>
        <w:tc>
          <w:tcPr>
            <w:tcW w:w="5954"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r w:rsidRPr="009F6DEB">
              <w:rPr>
                <w:rFonts w:ascii="Arial" w:hAnsi="Arial" w:cs="Arial"/>
              </w:rPr>
              <w:t>_______________________________________________</w:t>
            </w:r>
          </w:p>
        </w:tc>
      </w:tr>
      <w:tr w:rsidR="00B52095" w:rsidRPr="009F6DEB" w:rsidTr="00B52095">
        <w:trPr>
          <w:trHeight w:val="945"/>
        </w:trPr>
        <w:tc>
          <w:tcPr>
            <w:tcW w:w="4395" w:type="dxa"/>
            <w:tcBorders>
              <w:top w:val="nil"/>
              <w:left w:val="single" w:sz="8" w:space="0" w:color="auto"/>
              <w:bottom w:val="nil"/>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Indirizzo………………………………………………………………………………………………………………………………………..</w:t>
            </w:r>
          </w:p>
        </w:tc>
        <w:tc>
          <w:tcPr>
            <w:tcW w:w="5954"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p>
        </w:tc>
      </w:tr>
      <w:tr w:rsidR="00B52095" w:rsidRPr="009F6DEB" w:rsidTr="00B52095">
        <w:trPr>
          <w:trHeight w:val="611"/>
        </w:trPr>
        <w:tc>
          <w:tcPr>
            <w:tcW w:w="4395" w:type="dxa"/>
            <w:tcBorders>
              <w:top w:val="nil"/>
              <w:left w:val="single" w:sz="8" w:space="0" w:color="auto"/>
              <w:bottom w:val="single" w:sz="8" w:space="0" w:color="auto"/>
              <w:right w:val="single" w:sz="8" w:space="0" w:color="auto"/>
            </w:tcBorders>
            <w:shd w:val="clear" w:color="auto" w:fill="auto"/>
          </w:tcPr>
          <w:p w:rsidR="00B52095" w:rsidRPr="009F6DEB" w:rsidRDefault="00B52095" w:rsidP="00B52095">
            <w:pPr>
              <w:rPr>
                <w:rFonts w:ascii="Calibri" w:hAnsi="Calibri" w:cs="Calibri"/>
              </w:rPr>
            </w:pPr>
            <w:r w:rsidRPr="009F6DEB">
              <w:rPr>
                <w:rFonts w:ascii="Calibri" w:hAnsi="Calibri" w:cs="Calibri"/>
              </w:rPr>
              <w:t>Tel…………………………………… Fax</w:t>
            </w:r>
            <w:r>
              <w:rPr>
                <w:rFonts w:ascii="Calibri" w:hAnsi="Calibri" w:cs="Calibri"/>
              </w:rPr>
              <w:t>……………………………Email……………………………………</w:t>
            </w:r>
          </w:p>
        </w:tc>
        <w:tc>
          <w:tcPr>
            <w:tcW w:w="5954" w:type="dxa"/>
            <w:tcBorders>
              <w:top w:val="nil"/>
              <w:left w:val="nil"/>
              <w:bottom w:val="nil"/>
              <w:right w:val="nil"/>
            </w:tcBorders>
            <w:shd w:val="clear" w:color="auto" w:fill="auto"/>
            <w:noWrap/>
            <w:vAlign w:val="bottom"/>
          </w:tcPr>
          <w:p w:rsidR="00B52095" w:rsidRPr="009F6DEB" w:rsidRDefault="00B52095" w:rsidP="00B52095">
            <w:pPr>
              <w:rPr>
                <w:rFonts w:ascii="Arial" w:hAnsi="Arial" w:cs="Arial"/>
              </w:rPr>
            </w:pPr>
          </w:p>
        </w:tc>
      </w:tr>
    </w:tbl>
    <w:p w:rsidR="00B52095" w:rsidRDefault="00B52095" w:rsidP="00B52095">
      <w:pPr>
        <w:spacing w:after="120"/>
        <w:jc w:val="center"/>
        <w:rPr>
          <w:rFonts w:ascii="Garamond" w:hAnsi="Garamond" w:cs="Arial"/>
          <w:b/>
          <w:sz w:val="22"/>
          <w:szCs w:val="22"/>
        </w:rPr>
      </w:pPr>
    </w:p>
    <w:p w:rsidR="00B52095" w:rsidRDefault="00B52095" w:rsidP="00B52095">
      <w:pPr>
        <w:spacing w:after="120"/>
        <w:jc w:val="center"/>
        <w:rPr>
          <w:rFonts w:ascii="Garamond" w:hAnsi="Garamond" w:cs="Arial"/>
          <w:b/>
          <w:sz w:val="22"/>
          <w:szCs w:val="22"/>
        </w:rPr>
      </w:pPr>
    </w:p>
    <w:p w:rsidR="00B52095" w:rsidRDefault="00B52095"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0A0FA7" w:rsidRDefault="000A0FA7" w:rsidP="00B52095">
      <w:pPr>
        <w:spacing w:after="120"/>
        <w:jc w:val="center"/>
        <w:rPr>
          <w:rFonts w:ascii="Garamond" w:hAnsi="Garamond" w:cs="Arial"/>
          <w:b/>
          <w:sz w:val="22"/>
          <w:szCs w:val="22"/>
        </w:rPr>
      </w:pPr>
    </w:p>
    <w:p w:rsidR="00B52095" w:rsidRPr="001B7501" w:rsidRDefault="00B52095" w:rsidP="00B52095">
      <w:pPr>
        <w:rPr>
          <w:rFonts w:ascii="Garamond" w:hAnsi="Garamond" w:cs="Arial"/>
          <w:b/>
          <w:sz w:val="28"/>
          <w:szCs w:val="28"/>
        </w:rPr>
      </w:pP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B52095" w:rsidRPr="00C60AB3" w:rsidTr="00B52095">
        <w:trPr>
          <w:trHeight w:val="494"/>
        </w:trPr>
        <w:tc>
          <w:tcPr>
            <w:tcW w:w="9770" w:type="dxa"/>
          </w:tcPr>
          <w:p w:rsidR="00B52095" w:rsidRPr="00C60AB3" w:rsidRDefault="00B52095" w:rsidP="00B52095">
            <w:pPr>
              <w:jc w:val="center"/>
              <w:rPr>
                <w:rFonts w:ascii="Garamond" w:hAnsi="Garamond" w:cs="Arial"/>
                <w:b/>
              </w:rPr>
            </w:pPr>
            <w:r w:rsidRPr="001B7501">
              <w:rPr>
                <w:rFonts w:ascii="Garamond" w:hAnsi="Garamond" w:cs="Arial"/>
                <w:b/>
              </w:rPr>
              <w:tab/>
            </w:r>
            <w:r w:rsidRPr="00C60AB3">
              <w:rPr>
                <w:rFonts w:ascii="Garamond" w:hAnsi="Garamond" w:cs="Arial"/>
                <w:b/>
              </w:rPr>
              <w:t>FORMAZIONE PERSONALE SANITARIO</w:t>
            </w:r>
          </w:p>
          <w:p w:rsidR="00B52095" w:rsidRPr="00C60AB3" w:rsidRDefault="00B52095" w:rsidP="00B52095">
            <w:pPr>
              <w:jc w:val="center"/>
              <w:rPr>
                <w:rFonts w:ascii="Garamond" w:hAnsi="Garamond" w:cs="Arial"/>
              </w:rPr>
            </w:pPr>
          </w:p>
        </w:tc>
      </w:tr>
      <w:tr w:rsidR="00B52095" w:rsidRPr="00C60AB3" w:rsidTr="00B52095">
        <w:trPr>
          <w:trHeight w:val="2159"/>
        </w:trPr>
        <w:tc>
          <w:tcPr>
            <w:tcW w:w="9770" w:type="dxa"/>
          </w:tcPr>
          <w:p w:rsidR="00B52095" w:rsidRPr="00C60AB3" w:rsidRDefault="00B52095" w:rsidP="00B52095">
            <w:pPr>
              <w:rPr>
                <w:rFonts w:ascii="Garamond" w:hAnsi="Garamond" w:cs="Arial"/>
                <w:b/>
                <w:bCs/>
              </w:rPr>
            </w:pPr>
            <w:r w:rsidRPr="00C60AB3">
              <w:rPr>
                <w:rFonts w:ascii="Garamond" w:hAnsi="Garamond" w:cs="Arial"/>
                <w:b/>
                <w:bCs/>
              </w:rPr>
              <w:t>La ditta fornitrice:</w:t>
            </w:r>
          </w:p>
          <w:p w:rsidR="00B52095" w:rsidRPr="00C60AB3" w:rsidRDefault="00B52095" w:rsidP="00B52095">
            <w:pPr>
              <w:rPr>
                <w:rFonts w:ascii="Garamond" w:hAnsi="Garamond" w:cs="Arial"/>
              </w:rPr>
            </w:pPr>
            <w:r w:rsidRPr="00C60AB3">
              <w:rPr>
                <w:rFonts w:ascii="Garamond" w:hAnsi="Garamond" w:cs="Arial"/>
              </w:rPr>
              <w:t xml:space="preserve">Ragione Sociale …………………………………………………………….  </w:t>
            </w:r>
          </w:p>
          <w:p w:rsidR="00B52095" w:rsidRPr="00C60AB3" w:rsidRDefault="00B52095" w:rsidP="00B52095">
            <w:pPr>
              <w:rPr>
                <w:rFonts w:ascii="Garamond" w:hAnsi="Garamond" w:cs="Arial"/>
              </w:rPr>
            </w:pPr>
            <w:r w:rsidRPr="00C60AB3">
              <w:rPr>
                <w:rFonts w:ascii="Garamond" w:hAnsi="Garamond" w:cs="Arial"/>
              </w:rPr>
              <w:t xml:space="preserve">Città…………………………………..(Provincia)……… </w:t>
            </w:r>
          </w:p>
          <w:p w:rsidR="00B52095" w:rsidRPr="00C60AB3" w:rsidRDefault="00B52095" w:rsidP="00B52095">
            <w:pPr>
              <w:rPr>
                <w:rFonts w:ascii="Garamond" w:hAnsi="Garamond" w:cs="Arial"/>
              </w:rPr>
            </w:pPr>
            <w:r w:rsidRPr="00C60AB3">
              <w:rPr>
                <w:rFonts w:ascii="Garamond" w:hAnsi="Garamond" w:cs="Arial"/>
              </w:rPr>
              <w:t>Indirizzo……………………………………………………………….</w:t>
            </w:r>
          </w:p>
          <w:p w:rsidR="00B52095" w:rsidRPr="00C60AB3" w:rsidRDefault="00B52095" w:rsidP="00B52095">
            <w:pPr>
              <w:rPr>
                <w:rFonts w:ascii="Garamond" w:hAnsi="Garamond" w:cs="Arial"/>
              </w:rPr>
            </w:pPr>
            <w:r w:rsidRPr="00C60AB3">
              <w:rPr>
                <w:rFonts w:ascii="Garamond" w:hAnsi="Garamond" w:cs="Arial"/>
              </w:rPr>
              <w:t>Tel…………………………………… Fax……………………………Email………………………………………………..</w:t>
            </w:r>
          </w:p>
        </w:tc>
      </w:tr>
      <w:tr w:rsidR="00B52095" w:rsidRPr="00C60AB3" w:rsidTr="00B52095">
        <w:trPr>
          <w:trHeight w:val="845"/>
        </w:trPr>
        <w:tc>
          <w:tcPr>
            <w:tcW w:w="9770" w:type="dxa"/>
          </w:tcPr>
          <w:p w:rsidR="00B52095" w:rsidRPr="00C60AB3" w:rsidRDefault="00B52095" w:rsidP="00B52095">
            <w:pPr>
              <w:pStyle w:val="Titolo1"/>
              <w:jc w:val="center"/>
              <w:rPr>
                <w:rFonts w:ascii="Garamond" w:hAnsi="Garamond"/>
              </w:rPr>
            </w:pPr>
            <w:r w:rsidRPr="00C60AB3">
              <w:rPr>
                <w:rFonts w:ascii="Garamond" w:hAnsi="Garamond"/>
              </w:rPr>
              <w:t>D I C H I A R A</w:t>
            </w:r>
          </w:p>
        </w:tc>
      </w:tr>
      <w:tr w:rsidR="00B52095" w:rsidRPr="00C60AB3" w:rsidTr="00B52095">
        <w:trPr>
          <w:trHeight w:val="6983"/>
        </w:trPr>
        <w:tc>
          <w:tcPr>
            <w:tcW w:w="9770" w:type="dxa"/>
          </w:tcPr>
          <w:p w:rsidR="00B52095" w:rsidRPr="00C60AB3" w:rsidRDefault="00B52095" w:rsidP="00B52095">
            <w:pPr>
              <w:rPr>
                <w:rFonts w:ascii="Garamond" w:hAnsi="Garamond" w:cs="Arial"/>
              </w:rPr>
            </w:pPr>
            <w:r w:rsidRPr="00C60AB3">
              <w:rPr>
                <w:rFonts w:ascii="Garamond" w:hAnsi="Garamond" w:cs="Arial"/>
              </w:rPr>
              <w:t xml:space="preserve">Corso al personale sanitario (descrivere): </w:t>
            </w:r>
          </w:p>
          <w:p w:rsidR="00B52095" w:rsidRPr="00C60AB3" w:rsidRDefault="00B52095" w:rsidP="00B52095">
            <w:pPr>
              <w:rPr>
                <w:rFonts w:ascii="Garamond" w:hAnsi="Garamond" w:cs="Arial"/>
              </w:rPr>
            </w:pPr>
            <w:r w:rsidRPr="00C60AB3">
              <w:rPr>
                <w:rFonts w:ascii="Garamond" w:hAnsi="Garamond" w:cs="Arial"/>
              </w:rPr>
              <w:t>luogo di svolgimento:……………………………..…………………………………………………</w:t>
            </w:r>
          </w:p>
          <w:p w:rsidR="00B52095" w:rsidRPr="00C60AB3" w:rsidRDefault="00B52095" w:rsidP="00B52095">
            <w:pPr>
              <w:rPr>
                <w:rFonts w:ascii="Garamond" w:hAnsi="Garamond" w:cs="Arial"/>
              </w:rPr>
            </w:pPr>
            <w:r w:rsidRPr="00C60AB3">
              <w:rPr>
                <w:rFonts w:ascii="Garamond" w:hAnsi="Garamond" w:cs="Arial"/>
              </w:rPr>
              <w:t>durata del corso: ………………………………………………………………………………………</w:t>
            </w:r>
          </w:p>
          <w:p w:rsidR="00B52095" w:rsidRPr="00C60AB3" w:rsidRDefault="00B52095" w:rsidP="00B52095">
            <w:pPr>
              <w:rPr>
                <w:rFonts w:ascii="Garamond" w:hAnsi="Garamond" w:cs="Arial"/>
              </w:rPr>
            </w:pPr>
            <w:r w:rsidRPr="00C60AB3">
              <w:rPr>
                <w:rFonts w:ascii="Garamond" w:hAnsi="Garamond" w:cs="Arial"/>
              </w:rPr>
              <w:t>formazione a step graduali:…………………………………………………………………………</w:t>
            </w:r>
          </w:p>
          <w:p w:rsidR="00B52095" w:rsidRPr="00C60AB3" w:rsidRDefault="00B52095" w:rsidP="00B52095">
            <w:pPr>
              <w:rPr>
                <w:rFonts w:ascii="Garamond" w:hAnsi="Garamond" w:cs="Arial"/>
              </w:rPr>
            </w:pPr>
            <w:r w:rsidRPr="00C60AB3">
              <w:rPr>
                <w:rFonts w:ascii="Garamond" w:hAnsi="Garamond" w:cs="Arial"/>
              </w:rPr>
              <w:t>breve descrizione dei contenuti del corso ………………………………………………………</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certificato di qualificazione …………………………………………………………………………</w:t>
            </w:r>
          </w:p>
          <w:p w:rsidR="00B52095" w:rsidRPr="00C60AB3" w:rsidRDefault="00B52095" w:rsidP="00B52095">
            <w:pPr>
              <w:rPr>
                <w:rFonts w:ascii="Garamond" w:hAnsi="Garamond" w:cs="Arial"/>
              </w:rPr>
            </w:pPr>
            <w:r w:rsidRPr="00C60AB3">
              <w:rPr>
                <w:rFonts w:ascii="Garamond" w:hAnsi="Garamond" w:cs="Arial"/>
              </w:rPr>
              <w:t>documentazione utilizzata……………………………………………………………………………</w:t>
            </w:r>
          </w:p>
          <w:p w:rsidR="00B52095" w:rsidRPr="00C60AB3" w:rsidRDefault="00B52095" w:rsidP="00B52095">
            <w:pPr>
              <w:tabs>
                <w:tab w:val="left" w:pos="6005"/>
                <w:tab w:val="left" w:pos="11240"/>
              </w:tabs>
              <w:rPr>
                <w:rFonts w:ascii="Garamond" w:hAnsi="Garamond" w:cs="Arial"/>
              </w:rPr>
            </w:pPr>
            <w:r w:rsidRPr="00C60AB3">
              <w:rPr>
                <w:rFonts w:ascii="Garamond" w:hAnsi="Garamond" w:cs="Arial"/>
              </w:rPr>
              <w:t>altro…………………………………………………………………………………………………………</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rPr>
                <w:rFonts w:ascii="Garamond" w:hAnsi="Garamond" w:cs="Arial"/>
              </w:rPr>
            </w:pPr>
            <w:r w:rsidRPr="00C60AB3">
              <w:rPr>
                <w:rFonts w:ascii="Garamond" w:hAnsi="Garamond" w:cs="Arial"/>
              </w:rPr>
              <w:t>………………………………………………………………………………………………………………</w:t>
            </w:r>
          </w:p>
          <w:p w:rsidR="00B52095" w:rsidRPr="00C60AB3" w:rsidRDefault="00B52095" w:rsidP="00B52095">
            <w:pPr>
              <w:pStyle w:val="Titolo1"/>
              <w:jc w:val="center"/>
              <w:rPr>
                <w:rFonts w:ascii="Garamond" w:hAnsi="Garamond"/>
              </w:rPr>
            </w:pPr>
          </w:p>
        </w:tc>
      </w:tr>
    </w:tbl>
    <w:p w:rsidR="00B52095" w:rsidRPr="001B7501" w:rsidRDefault="00B52095" w:rsidP="00B52095">
      <w:pPr>
        <w:jc w:val="center"/>
        <w:rPr>
          <w:rFonts w:ascii="Garamond" w:hAnsi="Garamond" w:cs="Arial"/>
          <w:b/>
          <w:sz w:val="28"/>
          <w:szCs w:val="28"/>
        </w:rPr>
      </w:pPr>
      <w:r w:rsidRPr="00C60AB3">
        <w:rPr>
          <w:rFonts w:ascii="Garamond" w:hAnsi="Garamond" w:cs="Arial"/>
          <w:b/>
          <w:sz w:val="28"/>
          <w:szCs w:val="28"/>
        </w:rPr>
        <w:t xml:space="preserve"> Allegato </w:t>
      </w:r>
      <w:r>
        <w:rPr>
          <w:rFonts w:ascii="Garamond" w:hAnsi="Garamond" w:cs="Arial"/>
          <w:b/>
          <w:sz w:val="28"/>
          <w:szCs w:val="28"/>
        </w:rPr>
        <w:t>4</w:t>
      </w:r>
    </w:p>
    <w:p w:rsidR="00B52095" w:rsidRPr="001B7501" w:rsidRDefault="00B52095" w:rsidP="00B52095">
      <w:pPr>
        <w:rPr>
          <w:rFonts w:ascii="Garamond" w:hAnsi="Garamond" w:cs="Arial"/>
        </w:rPr>
      </w:pPr>
    </w:p>
    <w:p w:rsidR="00B52095" w:rsidRPr="001B7501" w:rsidRDefault="00B52095" w:rsidP="00B52095">
      <w:pPr>
        <w:rPr>
          <w:rFonts w:ascii="Garamond" w:hAnsi="Garamond" w:cs="Arial"/>
        </w:rPr>
      </w:pPr>
      <w:r w:rsidRPr="001B7501">
        <w:rPr>
          <w:rFonts w:ascii="Garamond" w:hAnsi="Garamond" w:cs="Arial"/>
        </w:rPr>
        <w:t>( Timbro e firma del legale rappresentante della ditta)</w:t>
      </w:r>
    </w:p>
    <w:p w:rsidR="00B52095" w:rsidRPr="001B7501" w:rsidRDefault="00B52095" w:rsidP="00B52095">
      <w:pPr>
        <w:rPr>
          <w:rFonts w:ascii="Garamond" w:hAnsi="Garamond" w:cs="Arial"/>
        </w:rPr>
      </w:pPr>
    </w:p>
    <w:p w:rsidR="00B52095" w:rsidRPr="001B7501" w:rsidRDefault="00B52095" w:rsidP="00B52095">
      <w:pPr>
        <w:rPr>
          <w:rFonts w:ascii="Garamond" w:hAnsi="Garamond" w:cs="Arial"/>
        </w:rPr>
      </w:pPr>
      <w:r w:rsidRPr="001B7501">
        <w:rPr>
          <w:rFonts w:ascii="Garamond" w:hAnsi="Garamond" w:cs="Arial"/>
        </w:rPr>
        <w:t>…………………………………………………………………………………</w:t>
      </w:r>
    </w:p>
    <w:p w:rsidR="00B52095" w:rsidRDefault="00B52095" w:rsidP="00B52095">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Default="00B52095" w:rsidP="008D65A9">
      <w:pPr>
        <w:contextualSpacing/>
        <w:jc w:val="both"/>
        <w:rPr>
          <w:rFonts w:asciiTheme="majorHAnsi" w:eastAsia="Calibri" w:hAnsiTheme="majorHAnsi" w:cs="Garamond,Bold"/>
          <w:bCs/>
          <w:sz w:val="24"/>
          <w:szCs w:val="24"/>
        </w:rPr>
      </w:pPr>
    </w:p>
    <w:p w:rsidR="00B52095" w:rsidRPr="00B52095" w:rsidRDefault="00B52095" w:rsidP="008D65A9">
      <w:pPr>
        <w:contextualSpacing/>
        <w:jc w:val="both"/>
        <w:rPr>
          <w:rFonts w:asciiTheme="majorHAnsi" w:hAnsiTheme="majorHAnsi" w:cs="Tahoma"/>
          <w:sz w:val="24"/>
          <w:szCs w:val="24"/>
        </w:rPr>
      </w:pPr>
    </w:p>
    <w:sectPr w:rsidR="00B52095" w:rsidRPr="00B52095"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095" w:rsidRDefault="00B52095" w:rsidP="00747675">
      <w:r>
        <w:separator/>
      </w:r>
    </w:p>
  </w:endnote>
  <w:endnote w:type="continuationSeparator" w:id="0">
    <w:p w:rsidR="00B52095" w:rsidRDefault="00B52095"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Garamond,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095" w:rsidRDefault="00B52095">
    <w:pPr>
      <w:pStyle w:val="Pidipagina"/>
      <w:jc w:val="right"/>
      <w:rPr>
        <w:rFonts w:ascii="Cambria" w:hAnsi="Cambria" w:cs="Tahoma"/>
        <w:sz w:val="22"/>
        <w:szCs w:val="22"/>
      </w:rPr>
    </w:pPr>
  </w:p>
  <w:p w:rsidR="00B52095" w:rsidRPr="00DE5EB5" w:rsidRDefault="00B52095">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EC49B9">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095" w:rsidRDefault="00B52095">
    <w:pPr>
      <w:pStyle w:val="Pidipagina"/>
      <w:jc w:val="right"/>
      <w:rPr>
        <w:rFonts w:ascii="Cambria" w:hAnsi="Cambria" w:cs="Tahoma"/>
        <w:sz w:val="22"/>
        <w:szCs w:val="22"/>
      </w:rPr>
    </w:pPr>
  </w:p>
  <w:p w:rsidR="00B52095" w:rsidRPr="00DE5EB5" w:rsidRDefault="00B52095">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095" w:rsidRPr="0013071F" w:rsidRDefault="00B52095" w:rsidP="00B52095">
    <w:pPr>
      <w:pStyle w:val="Pidipagina"/>
      <w:jc w:val="right"/>
      <w:rPr>
        <w:rFonts w:ascii="Arial" w:hAnsi="Arial" w:cs="Arial"/>
        <w:sz w:val="16"/>
        <w:szCs w:val="16"/>
      </w:rPr>
    </w:pPr>
    <w:r w:rsidRPr="0013071F">
      <w:rPr>
        <w:rStyle w:val="Numeropagina"/>
        <w:rFonts w:ascii="Arial" w:hAnsi="Arial" w:cs="Arial"/>
        <w:sz w:val="16"/>
        <w:szCs w:val="16"/>
      </w:rPr>
      <w:fldChar w:fldCharType="begin"/>
    </w:r>
    <w:r w:rsidRPr="0013071F">
      <w:rPr>
        <w:rStyle w:val="Numeropagina"/>
        <w:rFonts w:ascii="Arial" w:hAnsi="Arial" w:cs="Arial"/>
        <w:sz w:val="16"/>
        <w:szCs w:val="16"/>
      </w:rPr>
      <w:instrText xml:space="preserve"> PAGE </w:instrText>
    </w:r>
    <w:r w:rsidRPr="0013071F">
      <w:rPr>
        <w:rStyle w:val="Numeropagina"/>
        <w:rFonts w:ascii="Arial" w:hAnsi="Arial" w:cs="Arial"/>
        <w:sz w:val="16"/>
        <w:szCs w:val="16"/>
      </w:rPr>
      <w:fldChar w:fldCharType="separate"/>
    </w:r>
    <w:r>
      <w:rPr>
        <w:rStyle w:val="Numeropagina"/>
        <w:rFonts w:ascii="Arial" w:hAnsi="Arial" w:cs="Arial"/>
        <w:noProof/>
        <w:sz w:val="16"/>
        <w:szCs w:val="16"/>
      </w:rPr>
      <w:t>1</w:t>
    </w:r>
    <w:r w:rsidRPr="0013071F">
      <w:rPr>
        <w:rStyle w:val="Numeropagina"/>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095" w:rsidRDefault="00B52095" w:rsidP="00747675">
      <w:r>
        <w:separator/>
      </w:r>
    </w:p>
  </w:footnote>
  <w:footnote w:type="continuationSeparator" w:id="0">
    <w:p w:rsidR="00B52095" w:rsidRDefault="00B52095" w:rsidP="00747675">
      <w:r>
        <w:continuationSeparator/>
      </w:r>
    </w:p>
  </w:footnote>
  <w:footnote w:id="1">
    <w:p w:rsidR="00B52095" w:rsidRPr="00EA000E" w:rsidRDefault="00B52095" w:rsidP="00B52095">
      <w:pPr>
        <w:pStyle w:val="Testonotaapidipagina"/>
        <w:spacing w:line="240" w:lineRule="auto"/>
        <w:jc w:val="left"/>
        <w:rPr>
          <w:sz w:val="18"/>
        </w:rPr>
      </w:pPr>
      <w:r w:rsidRPr="006A3EBE">
        <w:rPr>
          <w:rStyle w:val="Rimandonotaapidipagina"/>
          <w:sz w:val="18"/>
        </w:rPr>
        <w:footnoteRef/>
      </w:r>
      <w:r w:rsidRPr="006A3EBE">
        <w:rPr>
          <w:sz w:val="18"/>
        </w:rPr>
        <w:t xml:space="preserve"> Si ricorda che l’elenco dei dispositivi medici e dispositivi medici impiantabili attivi notificati nel sistema "Banca dati dei dispositivi medici" è </w:t>
      </w:r>
      <w:r>
        <w:rPr>
          <w:sz w:val="18"/>
        </w:rPr>
        <w:t xml:space="preserve">pubblicamente </w:t>
      </w:r>
      <w:r w:rsidRPr="006A3EBE">
        <w:rPr>
          <w:sz w:val="18"/>
        </w:rPr>
        <w:t xml:space="preserve">disponibile </w:t>
      </w:r>
      <w:r>
        <w:rPr>
          <w:sz w:val="18"/>
        </w:rPr>
        <w:t xml:space="preserve">e scaricabile sul sito del Ministero della Salute al seguente link: </w:t>
      </w:r>
      <w:r w:rsidRPr="006A3EBE">
        <w:rPr>
          <w:sz w:val="18"/>
        </w:rPr>
        <w:t xml:space="preserve"> </w:t>
      </w:r>
      <w:hyperlink r:id="rId1" w:history="1">
        <w:r w:rsidRPr="006A3EBE">
          <w:rPr>
            <w:rStyle w:val="Collegamentoipertestuale"/>
            <w:sz w:val="18"/>
          </w:rPr>
          <w:t>http://www.salute.gov.it/interrogazioneDispositivi/RicercaDispositiviServlet?action=ACTION_MASCHERA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095" w:rsidRPr="006E13E5" w:rsidRDefault="00B52095" w:rsidP="00B52095">
    <w:pPr>
      <w:pStyle w:val="Intestazione"/>
      <w:jc w:val="center"/>
      <w:rPr>
        <w:b/>
        <w:sz w:val="18"/>
        <w:szCs w:val="18"/>
      </w:rPr>
    </w:pPr>
    <w:r w:rsidRPr="006E13E5">
      <w:rPr>
        <w:b/>
        <w:sz w:val="18"/>
        <w:szCs w:val="18"/>
      </w:rPr>
      <w:t>Gara per la fornitura di angiografi per AOPN e AOUD</w:t>
    </w:r>
  </w:p>
  <w:p w:rsidR="00B52095" w:rsidRPr="004F2D53" w:rsidRDefault="00B52095" w:rsidP="00B52095">
    <w:pPr>
      <w:pBdr>
        <w:bottom w:val="single" w:sz="4" w:space="1" w:color="auto"/>
      </w:pBdr>
      <w:spacing w:after="120"/>
      <w:jc w:val="center"/>
      <w:rPr>
        <w:rFonts w:ascii="Arial" w:hAnsi="Arial"/>
        <w:b/>
        <w:bCs/>
        <w:color w:val="000000"/>
        <w:sz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82B"/>
    <w:multiLevelType w:val="hybridMultilevel"/>
    <w:tmpl w:val="7D7C65FE"/>
    <w:lvl w:ilvl="0" w:tplc="1B001550">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13A0331"/>
    <w:multiLevelType w:val="hybridMultilevel"/>
    <w:tmpl w:val="EEE2EDD0"/>
    <w:lvl w:ilvl="0" w:tplc="04100013">
      <w:start w:val="1"/>
      <w:numFmt w:val="upperRoman"/>
      <w:lvlText w:val="%1."/>
      <w:lvlJc w:val="right"/>
      <w:pPr>
        <w:tabs>
          <w:tab w:val="num" w:pos="360"/>
        </w:tabs>
        <w:ind w:left="360" w:hanging="180"/>
      </w:pPr>
      <w:rPr>
        <w:rFonts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6">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278A1256"/>
    <w:multiLevelType w:val="hybridMultilevel"/>
    <w:tmpl w:val="3916536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7">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442CB5"/>
    <w:multiLevelType w:val="hybridMultilevel"/>
    <w:tmpl w:val="79FE6B6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0FD0266"/>
    <w:multiLevelType w:val="hybridMultilevel"/>
    <w:tmpl w:val="66E83C4A"/>
    <w:lvl w:ilvl="0" w:tplc="834C920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23F48E7"/>
    <w:multiLevelType w:val="hybridMultilevel"/>
    <w:tmpl w:val="1C08AE18"/>
    <w:lvl w:ilvl="0" w:tplc="04100001">
      <w:start w:val="1"/>
      <w:numFmt w:val="bullet"/>
      <w:lvlText w:val=""/>
      <w:lvlJc w:val="left"/>
      <w:pPr>
        <w:tabs>
          <w:tab w:val="num" w:pos="5568"/>
        </w:tabs>
        <w:ind w:left="5568" w:hanging="360"/>
      </w:pPr>
      <w:rPr>
        <w:rFonts w:ascii="Symbol" w:hAnsi="Symbol" w:hint="default"/>
      </w:rPr>
    </w:lvl>
    <w:lvl w:ilvl="1" w:tplc="04100003" w:tentative="1">
      <w:start w:val="1"/>
      <w:numFmt w:val="bullet"/>
      <w:lvlText w:val="o"/>
      <w:lvlJc w:val="left"/>
      <w:pPr>
        <w:tabs>
          <w:tab w:val="num" w:pos="6288"/>
        </w:tabs>
        <w:ind w:left="6288" w:hanging="360"/>
      </w:pPr>
      <w:rPr>
        <w:rFonts w:ascii="Courier New" w:hAnsi="Courier New" w:cs="Courier New" w:hint="default"/>
      </w:rPr>
    </w:lvl>
    <w:lvl w:ilvl="2" w:tplc="04100005" w:tentative="1">
      <w:start w:val="1"/>
      <w:numFmt w:val="bullet"/>
      <w:lvlText w:val=""/>
      <w:lvlJc w:val="left"/>
      <w:pPr>
        <w:tabs>
          <w:tab w:val="num" w:pos="7008"/>
        </w:tabs>
        <w:ind w:left="7008" w:hanging="360"/>
      </w:pPr>
      <w:rPr>
        <w:rFonts w:ascii="Wingdings" w:hAnsi="Wingdings" w:hint="default"/>
      </w:rPr>
    </w:lvl>
    <w:lvl w:ilvl="3" w:tplc="04100001" w:tentative="1">
      <w:start w:val="1"/>
      <w:numFmt w:val="bullet"/>
      <w:lvlText w:val=""/>
      <w:lvlJc w:val="left"/>
      <w:pPr>
        <w:tabs>
          <w:tab w:val="num" w:pos="7728"/>
        </w:tabs>
        <w:ind w:left="7728" w:hanging="360"/>
      </w:pPr>
      <w:rPr>
        <w:rFonts w:ascii="Symbol" w:hAnsi="Symbol" w:hint="default"/>
      </w:rPr>
    </w:lvl>
    <w:lvl w:ilvl="4" w:tplc="04100003" w:tentative="1">
      <w:start w:val="1"/>
      <w:numFmt w:val="bullet"/>
      <w:lvlText w:val="o"/>
      <w:lvlJc w:val="left"/>
      <w:pPr>
        <w:tabs>
          <w:tab w:val="num" w:pos="8448"/>
        </w:tabs>
        <w:ind w:left="8448" w:hanging="360"/>
      </w:pPr>
      <w:rPr>
        <w:rFonts w:ascii="Courier New" w:hAnsi="Courier New" w:cs="Courier New" w:hint="default"/>
      </w:rPr>
    </w:lvl>
    <w:lvl w:ilvl="5" w:tplc="04100005" w:tentative="1">
      <w:start w:val="1"/>
      <w:numFmt w:val="bullet"/>
      <w:lvlText w:val=""/>
      <w:lvlJc w:val="left"/>
      <w:pPr>
        <w:tabs>
          <w:tab w:val="num" w:pos="9168"/>
        </w:tabs>
        <w:ind w:left="9168" w:hanging="360"/>
      </w:pPr>
      <w:rPr>
        <w:rFonts w:ascii="Wingdings" w:hAnsi="Wingdings" w:hint="default"/>
      </w:rPr>
    </w:lvl>
    <w:lvl w:ilvl="6" w:tplc="04100001" w:tentative="1">
      <w:start w:val="1"/>
      <w:numFmt w:val="bullet"/>
      <w:lvlText w:val=""/>
      <w:lvlJc w:val="left"/>
      <w:pPr>
        <w:tabs>
          <w:tab w:val="num" w:pos="9888"/>
        </w:tabs>
        <w:ind w:left="9888" w:hanging="360"/>
      </w:pPr>
      <w:rPr>
        <w:rFonts w:ascii="Symbol" w:hAnsi="Symbol" w:hint="default"/>
      </w:rPr>
    </w:lvl>
    <w:lvl w:ilvl="7" w:tplc="04100003" w:tentative="1">
      <w:start w:val="1"/>
      <w:numFmt w:val="bullet"/>
      <w:lvlText w:val="o"/>
      <w:lvlJc w:val="left"/>
      <w:pPr>
        <w:tabs>
          <w:tab w:val="num" w:pos="10608"/>
        </w:tabs>
        <w:ind w:left="10608" w:hanging="360"/>
      </w:pPr>
      <w:rPr>
        <w:rFonts w:ascii="Courier New" w:hAnsi="Courier New" w:cs="Courier New" w:hint="default"/>
      </w:rPr>
    </w:lvl>
    <w:lvl w:ilvl="8" w:tplc="04100005" w:tentative="1">
      <w:start w:val="1"/>
      <w:numFmt w:val="bullet"/>
      <w:lvlText w:val=""/>
      <w:lvlJc w:val="left"/>
      <w:pPr>
        <w:tabs>
          <w:tab w:val="num" w:pos="11328"/>
        </w:tabs>
        <w:ind w:left="11328" w:hanging="360"/>
      </w:pPr>
      <w:rPr>
        <w:rFonts w:ascii="Wingdings" w:hAnsi="Wingdings" w:hint="default"/>
      </w:rPr>
    </w:lvl>
  </w:abstractNum>
  <w:abstractNum w:abstractNumId="38">
    <w:nsid w:val="645B4AF8"/>
    <w:multiLevelType w:val="hybridMultilevel"/>
    <w:tmpl w:val="0F2EDE86"/>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0">
    <w:nsid w:val="66E82B03"/>
    <w:multiLevelType w:val="hybridMultilevel"/>
    <w:tmpl w:val="A95E23C2"/>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43">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4">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7">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7"/>
  </w:num>
  <w:num w:numId="3">
    <w:abstractNumId w:val="31"/>
  </w:num>
  <w:num w:numId="4">
    <w:abstractNumId w:val="35"/>
  </w:num>
  <w:num w:numId="5">
    <w:abstractNumId w:val="41"/>
  </w:num>
  <w:num w:numId="6">
    <w:abstractNumId w:val="11"/>
  </w:num>
  <w:num w:numId="7">
    <w:abstractNumId w:val="44"/>
  </w:num>
  <w:num w:numId="8">
    <w:abstractNumId w:val="14"/>
  </w:num>
  <w:num w:numId="9">
    <w:abstractNumId w:val="43"/>
  </w:num>
  <w:num w:numId="10">
    <w:abstractNumId w:val="6"/>
  </w:num>
  <w:num w:numId="11">
    <w:abstractNumId w:val="26"/>
  </w:num>
  <w:num w:numId="12">
    <w:abstractNumId w:val="22"/>
  </w:num>
  <w:num w:numId="13">
    <w:abstractNumId w:val="48"/>
  </w:num>
  <w:num w:numId="14">
    <w:abstractNumId w:val="8"/>
  </w:num>
  <w:num w:numId="15">
    <w:abstractNumId w:val="33"/>
  </w:num>
  <w:num w:numId="16">
    <w:abstractNumId w:val="34"/>
  </w:num>
  <w:num w:numId="17">
    <w:abstractNumId w:val="25"/>
  </w:num>
  <w:num w:numId="18">
    <w:abstractNumId w:val="45"/>
  </w:num>
  <w:num w:numId="19">
    <w:abstractNumId w:val="17"/>
  </w:num>
  <w:num w:numId="20">
    <w:abstractNumId w:val="47"/>
  </w:num>
  <w:num w:numId="21">
    <w:abstractNumId w:val="3"/>
  </w:num>
  <w:num w:numId="22">
    <w:abstractNumId w:val="39"/>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10"/>
  </w:num>
  <w:num w:numId="26">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4"/>
  </w:num>
  <w:num w:numId="29">
    <w:abstractNumId w:val="12"/>
  </w:num>
  <w:num w:numId="30">
    <w:abstractNumId w:val="13"/>
  </w:num>
  <w:num w:numId="31">
    <w:abstractNumId w:val="15"/>
  </w:num>
  <w:num w:numId="32">
    <w:abstractNumId w:val="29"/>
  </w:num>
  <w:num w:numId="33">
    <w:abstractNumId w:val="32"/>
  </w:num>
  <w:num w:numId="34">
    <w:abstractNumId w:val="24"/>
  </w:num>
  <w:num w:numId="35">
    <w:abstractNumId w:val="21"/>
  </w:num>
  <w:num w:numId="36">
    <w:abstractNumId w:val="30"/>
  </w:num>
  <w:num w:numId="37">
    <w:abstractNumId w:val="28"/>
  </w:num>
  <w:num w:numId="38">
    <w:abstractNumId w:val="2"/>
  </w:num>
  <w:num w:numId="39">
    <w:abstractNumId w:val="1"/>
  </w:num>
  <w:num w:numId="40">
    <w:abstractNumId w:val="19"/>
  </w:num>
  <w:num w:numId="41">
    <w:abstractNumId w:val="5"/>
  </w:num>
  <w:num w:numId="42">
    <w:abstractNumId w:val="38"/>
  </w:num>
  <w:num w:numId="43">
    <w:abstractNumId w:val="18"/>
  </w:num>
  <w:num w:numId="44">
    <w:abstractNumId w:val="37"/>
  </w:num>
  <w:num w:numId="45">
    <w:abstractNumId w:val="0"/>
  </w:num>
  <w:num w:numId="46">
    <w:abstractNumId w:val="40"/>
  </w:num>
  <w:num w:numId="47">
    <w:abstractNumId w:val="9"/>
  </w:num>
  <w:num w:numId="48">
    <w:abstractNumId w:val="36"/>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1353E"/>
    <w:rsid w:val="00030783"/>
    <w:rsid w:val="00043E79"/>
    <w:rsid w:val="00054028"/>
    <w:rsid w:val="0006450F"/>
    <w:rsid w:val="00080E63"/>
    <w:rsid w:val="00087C8F"/>
    <w:rsid w:val="00092A67"/>
    <w:rsid w:val="000955C9"/>
    <w:rsid w:val="000A0FA7"/>
    <w:rsid w:val="000B0A91"/>
    <w:rsid w:val="000B1CE9"/>
    <w:rsid w:val="000C2E28"/>
    <w:rsid w:val="000E4330"/>
    <w:rsid w:val="000E51D5"/>
    <w:rsid w:val="001065E5"/>
    <w:rsid w:val="00113C2C"/>
    <w:rsid w:val="00113C3E"/>
    <w:rsid w:val="00115A3C"/>
    <w:rsid w:val="001219F5"/>
    <w:rsid w:val="0013174B"/>
    <w:rsid w:val="00135E8C"/>
    <w:rsid w:val="001522D0"/>
    <w:rsid w:val="00154D25"/>
    <w:rsid w:val="001579AD"/>
    <w:rsid w:val="00177D0E"/>
    <w:rsid w:val="00183F8B"/>
    <w:rsid w:val="00184FB5"/>
    <w:rsid w:val="00185D44"/>
    <w:rsid w:val="001868B1"/>
    <w:rsid w:val="00192727"/>
    <w:rsid w:val="001A722B"/>
    <w:rsid w:val="001B75DD"/>
    <w:rsid w:val="001C00BA"/>
    <w:rsid w:val="001C58E6"/>
    <w:rsid w:val="001D0678"/>
    <w:rsid w:val="001E0F59"/>
    <w:rsid w:val="001E3572"/>
    <w:rsid w:val="001E3AB8"/>
    <w:rsid w:val="001E7B91"/>
    <w:rsid w:val="001F1615"/>
    <w:rsid w:val="001F3F77"/>
    <w:rsid w:val="001F7632"/>
    <w:rsid w:val="001F7A1A"/>
    <w:rsid w:val="002022DF"/>
    <w:rsid w:val="00203B02"/>
    <w:rsid w:val="00205827"/>
    <w:rsid w:val="0020716B"/>
    <w:rsid w:val="00236F17"/>
    <w:rsid w:val="002473D7"/>
    <w:rsid w:val="00250E9F"/>
    <w:rsid w:val="0025164C"/>
    <w:rsid w:val="0026040A"/>
    <w:rsid w:val="00260CF6"/>
    <w:rsid w:val="002863DE"/>
    <w:rsid w:val="0029724F"/>
    <w:rsid w:val="002B1472"/>
    <w:rsid w:val="002B3405"/>
    <w:rsid w:val="002B622A"/>
    <w:rsid w:val="002C68C5"/>
    <w:rsid w:val="002D1BF5"/>
    <w:rsid w:val="002E6F54"/>
    <w:rsid w:val="002F2626"/>
    <w:rsid w:val="00302A5E"/>
    <w:rsid w:val="0030490E"/>
    <w:rsid w:val="00311DF9"/>
    <w:rsid w:val="0033000B"/>
    <w:rsid w:val="00344800"/>
    <w:rsid w:val="003479F7"/>
    <w:rsid w:val="00351125"/>
    <w:rsid w:val="00352A12"/>
    <w:rsid w:val="00352EDB"/>
    <w:rsid w:val="00372EC6"/>
    <w:rsid w:val="00380A82"/>
    <w:rsid w:val="00392374"/>
    <w:rsid w:val="003A6981"/>
    <w:rsid w:val="003B467A"/>
    <w:rsid w:val="003C2122"/>
    <w:rsid w:val="003E1309"/>
    <w:rsid w:val="003E3381"/>
    <w:rsid w:val="003E637E"/>
    <w:rsid w:val="0040189A"/>
    <w:rsid w:val="004128D4"/>
    <w:rsid w:val="00451A05"/>
    <w:rsid w:val="00461EEB"/>
    <w:rsid w:val="00466621"/>
    <w:rsid w:val="00470EA7"/>
    <w:rsid w:val="004861D2"/>
    <w:rsid w:val="0049488D"/>
    <w:rsid w:val="00496CCE"/>
    <w:rsid w:val="004B31C3"/>
    <w:rsid w:val="004C1886"/>
    <w:rsid w:val="004C334C"/>
    <w:rsid w:val="004C7B6A"/>
    <w:rsid w:val="004D65F5"/>
    <w:rsid w:val="004E7A6F"/>
    <w:rsid w:val="004F6BD5"/>
    <w:rsid w:val="004F7875"/>
    <w:rsid w:val="00517B43"/>
    <w:rsid w:val="00522B5E"/>
    <w:rsid w:val="00542E06"/>
    <w:rsid w:val="0054666C"/>
    <w:rsid w:val="005833E4"/>
    <w:rsid w:val="005838E9"/>
    <w:rsid w:val="005A6C50"/>
    <w:rsid w:val="005B1509"/>
    <w:rsid w:val="005B7835"/>
    <w:rsid w:val="005C0DB7"/>
    <w:rsid w:val="005C7719"/>
    <w:rsid w:val="005D380E"/>
    <w:rsid w:val="005D5727"/>
    <w:rsid w:val="005D5ED2"/>
    <w:rsid w:val="005D5F05"/>
    <w:rsid w:val="005D62EA"/>
    <w:rsid w:val="005F2C3A"/>
    <w:rsid w:val="005F2CCB"/>
    <w:rsid w:val="006000DE"/>
    <w:rsid w:val="00642327"/>
    <w:rsid w:val="00642D0C"/>
    <w:rsid w:val="0064554A"/>
    <w:rsid w:val="006648FD"/>
    <w:rsid w:val="00666906"/>
    <w:rsid w:val="00667FF9"/>
    <w:rsid w:val="00675E01"/>
    <w:rsid w:val="0068268A"/>
    <w:rsid w:val="00684CB3"/>
    <w:rsid w:val="006859BB"/>
    <w:rsid w:val="00697601"/>
    <w:rsid w:val="006B2373"/>
    <w:rsid w:val="006B72DC"/>
    <w:rsid w:val="006C410A"/>
    <w:rsid w:val="006C6C36"/>
    <w:rsid w:val="006E4044"/>
    <w:rsid w:val="006E60D5"/>
    <w:rsid w:val="007022BD"/>
    <w:rsid w:val="00704C4A"/>
    <w:rsid w:val="0070745D"/>
    <w:rsid w:val="0071026E"/>
    <w:rsid w:val="00710713"/>
    <w:rsid w:val="00716CEA"/>
    <w:rsid w:val="00720CF0"/>
    <w:rsid w:val="007317E7"/>
    <w:rsid w:val="00747675"/>
    <w:rsid w:val="007542E4"/>
    <w:rsid w:val="007712C8"/>
    <w:rsid w:val="00774CB9"/>
    <w:rsid w:val="007752ED"/>
    <w:rsid w:val="007824F2"/>
    <w:rsid w:val="007930E3"/>
    <w:rsid w:val="007A5A6E"/>
    <w:rsid w:val="007B6FB6"/>
    <w:rsid w:val="007C5194"/>
    <w:rsid w:val="007C7CD4"/>
    <w:rsid w:val="007D2DCA"/>
    <w:rsid w:val="007E0581"/>
    <w:rsid w:val="007E7122"/>
    <w:rsid w:val="007F22BA"/>
    <w:rsid w:val="007F419F"/>
    <w:rsid w:val="00800305"/>
    <w:rsid w:val="0081503A"/>
    <w:rsid w:val="008528BB"/>
    <w:rsid w:val="00860373"/>
    <w:rsid w:val="00864E62"/>
    <w:rsid w:val="00870E03"/>
    <w:rsid w:val="00873A23"/>
    <w:rsid w:val="00874ACB"/>
    <w:rsid w:val="008825C8"/>
    <w:rsid w:val="00882B05"/>
    <w:rsid w:val="008855BF"/>
    <w:rsid w:val="008870BF"/>
    <w:rsid w:val="008943FA"/>
    <w:rsid w:val="008965B1"/>
    <w:rsid w:val="008A4923"/>
    <w:rsid w:val="008A4E19"/>
    <w:rsid w:val="008B192B"/>
    <w:rsid w:val="008B457F"/>
    <w:rsid w:val="008C01A4"/>
    <w:rsid w:val="008C1D44"/>
    <w:rsid w:val="008D65A9"/>
    <w:rsid w:val="008D734E"/>
    <w:rsid w:val="008D7703"/>
    <w:rsid w:val="008E294C"/>
    <w:rsid w:val="008F14B3"/>
    <w:rsid w:val="008F1596"/>
    <w:rsid w:val="008F5B1E"/>
    <w:rsid w:val="00902C34"/>
    <w:rsid w:val="0091184D"/>
    <w:rsid w:val="00912725"/>
    <w:rsid w:val="00915F6A"/>
    <w:rsid w:val="00935C74"/>
    <w:rsid w:val="00951330"/>
    <w:rsid w:val="00957654"/>
    <w:rsid w:val="009673EF"/>
    <w:rsid w:val="009701D7"/>
    <w:rsid w:val="00971A89"/>
    <w:rsid w:val="009769AC"/>
    <w:rsid w:val="00991B5A"/>
    <w:rsid w:val="009A7593"/>
    <w:rsid w:val="009B7036"/>
    <w:rsid w:val="009C44B8"/>
    <w:rsid w:val="009E5B58"/>
    <w:rsid w:val="009F3874"/>
    <w:rsid w:val="009F7C3B"/>
    <w:rsid w:val="00A0057B"/>
    <w:rsid w:val="00A15B53"/>
    <w:rsid w:val="00A20FF9"/>
    <w:rsid w:val="00A23FF0"/>
    <w:rsid w:val="00A42F5F"/>
    <w:rsid w:val="00A46EF7"/>
    <w:rsid w:val="00A66C12"/>
    <w:rsid w:val="00A7231B"/>
    <w:rsid w:val="00A72DB5"/>
    <w:rsid w:val="00A9149C"/>
    <w:rsid w:val="00A97470"/>
    <w:rsid w:val="00AA7388"/>
    <w:rsid w:val="00AB2BF8"/>
    <w:rsid w:val="00AB2DC2"/>
    <w:rsid w:val="00AB35C2"/>
    <w:rsid w:val="00AB3C29"/>
    <w:rsid w:val="00AD2F21"/>
    <w:rsid w:val="00AD46C7"/>
    <w:rsid w:val="00AE0068"/>
    <w:rsid w:val="00AE132F"/>
    <w:rsid w:val="00AF449C"/>
    <w:rsid w:val="00AF6EA4"/>
    <w:rsid w:val="00AF750D"/>
    <w:rsid w:val="00AF793F"/>
    <w:rsid w:val="00B03AC0"/>
    <w:rsid w:val="00B062DD"/>
    <w:rsid w:val="00B11171"/>
    <w:rsid w:val="00B13529"/>
    <w:rsid w:val="00B14605"/>
    <w:rsid w:val="00B15DB5"/>
    <w:rsid w:val="00B16950"/>
    <w:rsid w:val="00B40D67"/>
    <w:rsid w:val="00B52095"/>
    <w:rsid w:val="00B65181"/>
    <w:rsid w:val="00B67E32"/>
    <w:rsid w:val="00B7153D"/>
    <w:rsid w:val="00B76896"/>
    <w:rsid w:val="00B813FB"/>
    <w:rsid w:val="00BA4B6A"/>
    <w:rsid w:val="00BA7AFA"/>
    <w:rsid w:val="00BC484B"/>
    <w:rsid w:val="00BD0B93"/>
    <w:rsid w:val="00BE0878"/>
    <w:rsid w:val="00BE42E3"/>
    <w:rsid w:val="00BE4866"/>
    <w:rsid w:val="00BF2978"/>
    <w:rsid w:val="00C01511"/>
    <w:rsid w:val="00C121FD"/>
    <w:rsid w:val="00C1437A"/>
    <w:rsid w:val="00C261BE"/>
    <w:rsid w:val="00C26877"/>
    <w:rsid w:val="00C2788F"/>
    <w:rsid w:val="00C364BA"/>
    <w:rsid w:val="00C40ACF"/>
    <w:rsid w:val="00C435AA"/>
    <w:rsid w:val="00C45960"/>
    <w:rsid w:val="00C47D15"/>
    <w:rsid w:val="00C537E1"/>
    <w:rsid w:val="00C546C9"/>
    <w:rsid w:val="00C616B4"/>
    <w:rsid w:val="00C62C4A"/>
    <w:rsid w:val="00C73D7F"/>
    <w:rsid w:val="00C81C82"/>
    <w:rsid w:val="00C83802"/>
    <w:rsid w:val="00C8441F"/>
    <w:rsid w:val="00C86214"/>
    <w:rsid w:val="00C94969"/>
    <w:rsid w:val="00CA0046"/>
    <w:rsid w:val="00CA201D"/>
    <w:rsid w:val="00CA5DDA"/>
    <w:rsid w:val="00CB1238"/>
    <w:rsid w:val="00CD7F10"/>
    <w:rsid w:val="00CE35C4"/>
    <w:rsid w:val="00CE56FB"/>
    <w:rsid w:val="00CE5F0D"/>
    <w:rsid w:val="00D078CA"/>
    <w:rsid w:val="00D12F1F"/>
    <w:rsid w:val="00D161F4"/>
    <w:rsid w:val="00D16A5A"/>
    <w:rsid w:val="00D17A3F"/>
    <w:rsid w:val="00D21E8F"/>
    <w:rsid w:val="00D23D51"/>
    <w:rsid w:val="00D255C5"/>
    <w:rsid w:val="00D3096D"/>
    <w:rsid w:val="00D3322F"/>
    <w:rsid w:val="00D35DEE"/>
    <w:rsid w:val="00D374C3"/>
    <w:rsid w:val="00D43827"/>
    <w:rsid w:val="00D44395"/>
    <w:rsid w:val="00D45321"/>
    <w:rsid w:val="00D51094"/>
    <w:rsid w:val="00D55AE7"/>
    <w:rsid w:val="00D55AFF"/>
    <w:rsid w:val="00D57F95"/>
    <w:rsid w:val="00D629F9"/>
    <w:rsid w:val="00D7576D"/>
    <w:rsid w:val="00D805D2"/>
    <w:rsid w:val="00D85DAA"/>
    <w:rsid w:val="00D95442"/>
    <w:rsid w:val="00D9549C"/>
    <w:rsid w:val="00DA32B6"/>
    <w:rsid w:val="00DB27FB"/>
    <w:rsid w:val="00DD4F4E"/>
    <w:rsid w:val="00DD726C"/>
    <w:rsid w:val="00DE5EB5"/>
    <w:rsid w:val="00DF0873"/>
    <w:rsid w:val="00DF626B"/>
    <w:rsid w:val="00DF6538"/>
    <w:rsid w:val="00E213F5"/>
    <w:rsid w:val="00E30563"/>
    <w:rsid w:val="00E40A39"/>
    <w:rsid w:val="00E52B0D"/>
    <w:rsid w:val="00E567AB"/>
    <w:rsid w:val="00E57A32"/>
    <w:rsid w:val="00E626C0"/>
    <w:rsid w:val="00E75419"/>
    <w:rsid w:val="00E77156"/>
    <w:rsid w:val="00E92203"/>
    <w:rsid w:val="00E936AA"/>
    <w:rsid w:val="00EB330D"/>
    <w:rsid w:val="00EC30A6"/>
    <w:rsid w:val="00EC49B9"/>
    <w:rsid w:val="00EE5940"/>
    <w:rsid w:val="00EE6E5F"/>
    <w:rsid w:val="00EF777D"/>
    <w:rsid w:val="00EF7981"/>
    <w:rsid w:val="00F01C5E"/>
    <w:rsid w:val="00F02F27"/>
    <w:rsid w:val="00F15858"/>
    <w:rsid w:val="00F206BD"/>
    <w:rsid w:val="00F35682"/>
    <w:rsid w:val="00F36A58"/>
    <w:rsid w:val="00F522E2"/>
    <w:rsid w:val="00F57EF4"/>
    <w:rsid w:val="00F6076C"/>
    <w:rsid w:val="00F60941"/>
    <w:rsid w:val="00F64A58"/>
    <w:rsid w:val="00F66821"/>
    <w:rsid w:val="00F74164"/>
    <w:rsid w:val="00F76A4F"/>
    <w:rsid w:val="00F81919"/>
    <w:rsid w:val="00F850BE"/>
    <w:rsid w:val="00F862A0"/>
    <w:rsid w:val="00F90929"/>
    <w:rsid w:val="00F91147"/>
    <w:rsid w:val="00F96622"/>
    <w:rsid w:val="00FA0E52"/>
    <w:rsid w:val="00FA355A"/>
    <w:rsid w:val="00FB1E68"/>
    <w:rsid w:val="00FB3FA1"/>
    <w:rsid w:val="00FB43B8"/>
    <w:rsid w:val="00FF36E1"/>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locked/>
    <w:rsid w:val="00EB330D"/>
    <w:rPr>
      <w:rFonts w:ascii="Times New Roman" w:hAnsi="Times New Roman" w:cs="Times New Roman"/>
      <w:sz w:val="20"/>
      <w:szCs w:val="20"/>
      <w:lang w:eastAsia="it-IT"/>
    </w:rPr>
  </w:style>
  <w:style w:type="paragraph" w:styleId="Intestazione">
    <w:name w:val="header"/>
    <w:basedOn w:val="Normale"/>
    <w:link w:val="IntestazioneCarattere"/>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styleId="Corpotesto">
    <w:name w:val="Body Text"/>
    <w:basedOn w:val="Normale"/>
    <w:link w:val="CorpotestoCarattere"/>
    <w:uiPriority w:val="99"/>
    <w:semiHidden/>
    <w:unhideWhenUsed/>
    <w:rsid w:val="0054666C"/>
    <w:pPr>
      <w:spacing w:after="120"/>
    </w:pPr>
  </w:style>
  <w:style w:type="character" w:customStyle="1" w:styleId="CorpotestoCarattere">
    <w:name w:val="Corpo testo Carattere"/>
    <w:basedOn w:val="Carpredefinitoparagrafo"/>
    <w:link w:val="Corpotesto"/>
    <w:uiPriority w:val="99"/>
    <w:semiHidden/>
    <w:rsid w:val="0054666C"/>
    <w:rPr>
      <w:rFonts w:ascii="Times New Roman" w:eastAsia="Times New Roman" w:hAnsi="Times New Roman"/>
      <w:sz w:val="20"/>
      <w:szCs w:val="20"/>
    </w:rPr>
  </w:style>
  <w:style w:type="paragraph" w:customStyle="1" w:styleId="otto">
    <w:name w:val="otto"/>
    <w:basedOn w:val="Normale"/>
    <w:rsid w:val="0054666C"/>
    <w:pPr>
      <w:widowControl w:val="0"/>
      <w:adjustRightInd w:val="0"/>
      <w:spacing w:line="360" w:lineRule="atLeast"/>
      <w:jc w:val="both"/>
      <w:textAlignment w:val="baseline"/>
    </w:pPr>
    <w:rPr>
      <w:rFonts w:ascii="Arial" w:hAnsi="Arial" w:cs="Arial"/>
    </w:rPr>
  </w:style>
  <w:style w:type="paragraph" w:customStyle="1" w:styleId="CarattereCarattereCarattere0">
    <w:name w:val="Carattere Carattere Carattere"/>
    <w:basedOn w:val="Normale"/>
    <w:rsid w:val="00B52095"/>
    <w:pPr>
      <w:spacing w:after="160" w:line="240" w:lineRule="exact"/>
    </w:pPr>
    <w:rPr>
      <w:rFonts w:ascii="Arial" w:hAnsi="Arial"/>
      <w:sz w:val="18"/>
      <w:lang w:val="en-US" w:eastAsia="en-US"/>
    </w:rPr>
  </w:style>
  <w:style w:type="character" w:styleId="Numeropagina">
    <w:name w:val="page number"/>
    <w:basedOn w:val="Carpredefinitoparagrafo"/>
    <w:rsid w:val="00B52095"/>
  </w:style>
  <w:style w:type="paragraph" w:customStyle="1" w:styleId="Text1">
    <w:name w:val="Text 1"/>
    <w:basedOn w:val="Normale"/>
    <w:rsid w:val="00B52095"/>
    <w:pPr>
      <w:widowControl w:val="0"/>
      <w:adjustRightInd w:val="0"/>
      <w:spacing w:after="240" w:line="360" w:lineRule="atLeast"/>
      <w:ind w:left="483"/>
      <w:jc w:val="both"/>
      <w:textAlignment w:val="baseline"/>
    </w:pPr>
    <w:rPr>
      <w:sz w:val="24"/>
      <w:szCs w:val="24"/>
    </w:rPr>
  </w:style>
  <w:style w:type="paragraph" w:styleId="Testonotaapidipagina">
    <w:name w:val="footnote text"/>
    <w:basedOn w:val="Normale"/>
    <w:link w:val="TestonotaapidipaginaCarattere"/>
    <w:rsid w:val="00B52095"/>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rsid w:val="00B52095"/>
    <w:rPr>
      <w:rFonts w:ascii="Times New Roman" w:eastAsia="Times New Roman" w:hAnsi="Times New Roman"/>
      <w:sz w:val="20"/>
      <w:szCs w:val="20"/>
    </w:rPr>
  </w:style>
  <w:style w:type="character" w:styleId="Rimandonotaapidipagina">
    <w:name w:val="footnote reference"/>
    <w:basedOn w:val="Carpredefinitoparagrafo"/>
    <w:rsid w:val="00B52095"/>
    <w:rPr>
      <w:rFonts w:cs="Times New Roman"/>
      <w:vertAlign w:val="superscript"/>
    </w:rPr>
  </w:style>
  <w:style w:type="character" w:styleId="Enfasigrassetto">
    <w:name w:val="Strong"/>
    <w:uiPriority w:val="22"/>
    <w:qFormat/>
    <w:locked/>
    <w:rsid w:val="00EC49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854593">
      <w:marLeft w:val="0"/>
      <w:marRight w:val="0"/>
      <w:marTop w:val="0"/>
      <w:marBottom w:val="0"/>
      <w:divBdr>
        <w:top w:val="none" w:sz="0" w:space="0" w:color="auto"/>
        <w:left w:val="none" w:sz="0" w:space="0" w:color="auto"/>
        <w:bottom w:val="none" w:sz="0" w:space="0" w:color="auto"/>
        <w:right w:val="none" w:sz="0" w:space="0" w:color="auto"/>
      </w:divBdr>
    </w:div>
    <w:div w:id="750854594">
      <w:marLeft w:val="0"/>
      <w:marRight w:val="0"/>
      <w:marTop w:val="0"/>
      <w:marBottom w:val="0"/>
      <w:divBdr>
        <w:top w:val="none" w:sz="0" w:space="0" w:color="auto"/>
        <w:left w:val="none" w:sz="0" w:space="0" w:color="auto"/>
        <w:bottom w:val="none" w:sz="0" w:space="0" w:color="auto"/>
        <w:right w:val="none" w:sz="0" w:space="0" w:color="auto"/>
      </w:divBdr>
    </w:div>
    <w:div w:id="750854595">
      <w:marLeft w:val="0"/>
      <w:marRight w:val="0"/>
      <w:marTop w:val="0"/>
      <w:marBottom w:val="0"/>
      <w:divBdr>
        <w:top w:val="none" w:sz="0" w:space="0" w:color="auto"/>
        <w:left w:val="none" w:sz="0" w:space="0" w:color="auto"/>
        <w:bottom w:val="none" w:sz="0" w:space="0" w:color="auto"/>
        <w:right w:val="none" w:sz="0" w:space="0" w:color="auto"/>
      </w:divBdr>
    </w:div>
    <w:div w:id="750854596">
      <w:marLeft w:val="0"/>
      <w:marRight w:val="0"/>
      <w:marTop w:val="0"/>
      <w:marBottom w:val="0"/>
      <w:divBdr>
        <w:top w:val="none" w:sz="0" w:space="0" w:color="auto"/>
        <w:left w:val="none" w:sz="0" w:space="0" w:color="auto"/>
        <w:bottom w:val="none" w:sz="0" w:space="0" w:color="auto"/>
        <w:right w:val="none" w:sz="0" w:space="0" w:color="auto"/>
      </w:divBdr>
    </w:div>
    <w:div w:id="750854597">
      <w:marLeft w:val="0"/>
      <w:marRight w:val="0"/>
      <w:marTop w:val="0"/>
      <w:marBottom w:val="0"/>
      <w:divBdr>
        <w:top w:val="none" w:sz="0" w:space="0" w:color="auto"/>
        <w:left w:val="none" w:sz="0" w:space="0" w:color="auto"/>
        <w:bottom w:val="none" w:sz="0" w:space="0" w:color="auto"/>
        <w:right w:val="none" w:sz="0" w:space="0" w:color="auto"/>
      </w:divBdr>
    </w:div>
    <w:div w:id="750854598">
      <w:marLeft w:val="0"/>
      <w:marRight w:val="0"/>
      <w:marTop w:val="0"/>
      <w:marBottom w:val="0"/>
      <w:divBdr>
        <w:top w:val="none" w:sz="0" w:space="0" w:color="auto"/>
        <w:left w:val="none" w:sz="0" w:space="0" w:color="auto"/>
        <w:bottom w:val="none" w:sz="0" w:space="0" w:color="auto"/>
        <w:right w:val="none" w:sz="0" w:space="0" w:color="auto"/>
      </w:divBdr>
    </w:div>
    <w:div w:id="750854599">
      <w:marLeft w:val="0"/>
      <w:marRight w:val="0"/>
      <w:marTop w:val="0"/>
      <w:marBottom w:val="0"/>
      <w:divBdr>
        <w:top w:val="none" w:sz="0" w:space="0" w:color="auto"/>
        <w:left w:val="none" w:sz="0" w:space="0" w:color="auto"/>
        <w:bottom w:val="none" w:sz="0" w:space="0" w:color="auto"/>
        <w:right w:val="none" w:sz="0" w:space="0" w:color="auto"/>
      </w:divBdr>
    </w:div>
    <w:div w:id="750854600">
      <w:marLeft w:val="0"/>
      <w:marRight w:val="0"/>
      <w:marTop w:val="0"/>
      <w:marBottom w:val="0"/>
      <w:divBdr>
        <w:top w:val="none" w:sz="0" w:space="0" w:color="auto"/>
        <w:left w:val="none" w:sz="0" w:space="0" w:color="auto"/>
        <w:bottom w:val="none" w:sz="0" w:space="0" w:color="auto"/>
        <w:right w:val="none" w:sz="0" w:space="0" w:color="auto"/>
      </w:divBdr>
    </w:div>
    <w:div w:id="750854601">
      <w:marLeft w:val="0"/>
      <w:marRight w:val="0"/>
      <w:marTop w:val="0"/>
      <w:marBottom w:val="0"/>
      <w:divBdr>
        <w:top w:val="none" w:sz="0" w:space="0" w:color="auto"/>
        <w:left w:val="none" w:sz="0" w:space="0" w:color="auto"/>
        <w:bottom w:val="none" w:sz="0" w:space="0" w:color="auto"/>
        <w:right w:val="none" w:sz="0" w:space="0" w:color="auto"/>
      </w:divBdr>
    </w:div>
    <w:div w:id="750854602">
      <w:marLeft w:val="0"/>
      <w:marRight w:val="0"/>
      <w:marTop w:val="0"/>
      <w:marBottom w:val="0"/>
      <w:divBdr>
        <w:top w:val="none" w:sz="0" w:space="0" w:color="auto"/>
        <w:left w:val="none" w:sz="0" w:space="0" w:color="auto"/>
        <w:bottom w:val="none" w:sz="0" w:space="0" w:color="auto"/>
        <w:right w:val="none" w:sz="0" w:space="0" w:color="auto"/>
      </w:divBdr>
    </w:div>
    <w:div w:id="750854603">
      <w:marLeft w:val="0"/>
      <w:marRight w:val="0"/>
      <w:marTop w:val="0"/>
      <w:marBottom w:val="0"/>
      <w:divBdr>
        <w:top w:val="none" w:sz="0" w:space="0" w:color="auto"/>
        <w:left w:val="none" w:sz="0" w:space="0" w:color="auto"/>
        <w:bottom w:val="none" w:sz="0" w:space="0" w:color="auto"/>
        <w:right w:val="none" w:sz="0" w:space="0" w:color="auto"/>
      </w:divBdr>
    </w:div>
    <w:div w:id="750854604">
      <w:marLeft w:val="0"/>
      <w:marRight w:val="0"/>
      <w:marTop w:val="0"/>
      <w:marBottom w:val="0"/>
      <w:divBdr>
        <w:top w:val="none" w:sz="0" w:space="0" w:color="auto"/>
        <w:left w:val="none" w:sz="0" w:space="0" w:color="auto"/>
        <w:bottom w:val="none" w:sz="0" w:space="0" w:color="auto"/>
        <w:right w:val="none" w:sz="0" w:space="0" w:color="auto"/>
      </w:divBdr>
    </w:div>
    <w:div w:id="750854605">
      <w:marLeft w:val="0"/>
      <w:marRight w:val="0"/>
      <w:marTop w:val="0"/>
      <w:marBottom w:val="0"/>
      <w:divBdr>
        <w:top w:val="none" w:sz="0" w:space="0" w:color="auto"/>
        <w:left w:val="none" w:sz="0" w:space="0" w:color="auto"/>
        <w:bottom w:val="none" w:sz="0" w:space="0" w:color="auto"/>
        <w:right w:val="none" w:sz="0" w:space="0" w:color="auto"/>
      </w:divBdr>
    </w:div>
    <w:div w:id="750854606">
      <w:marLeft w:val="0"/>
      <w:marRight w:val="0"/>
      <w:marTop w:val="0"/>
      <w:marBottom w:val="0"/>
      <w:divBdr>
        <w:top w:val="none" w:sz="0" w:space="0" w:color="auto"/>
        <w:left w:val="none" w:sz="0" w:space="0" w:color="auto"/>
        <w:bottom w:val="none" w:sz="0" w:space="0" w:color="auto"/>
        <w:right w:val="none" w:sz="0" w:space="0" w:color="auto"/>
      </w:divBdr>
    </w:div>
    <w:div w:id="750854607">
      <w:marLeft w:val="0"/>
      <w:marRight w:val="0"/>
      <w:marTop w:val="0"/>
      <w:marBottom w:val="0"/>
      <w:divBdr>
        <w:top w:val="none" w:sz="0" w:space="0" w:color="auto"/>
        <w:left w:val="none" w:sz="0" w:space="0" w:color="auto"/>
        <w:bottom w:val="none" w:sz="0" w:space="0" w:color="auto"/>
        <w:right w:val="none" w:sz="0" w:space="0" w:color="auto"/>
      </w:divBdr>
    </w:div>
    <w:div w:id="110711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425</TotalTime>
  <Pages>60</Pages>
  <Words>24574</Words>
  <Characters>140072</Characters>
  <Application>Microsoft Office Word</Application>
  <DocSecurity>0</DocSecurity>
  <Lines>1167</Lines>
  <Paragraphs>328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164318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102</cp:revision>
  <cp:lastPrinted>2016-07-27T11:54:00Z</cp:lastPrinted>
  <dcterms:created xsi:type="dcterms:W3CDTF">2016-07-01T08:51:00Z</dcterms:created>
  <dcterms:modified xsi:type="dcterms:W3CDTF">2016-07-27T11:55:00Z</dcterms:modified>
</cp:coreProperties>
</file>